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eastAsia" w:eastAsia="黑体"/>
          <w:lang w:eastAsia="zh-CN"/>
        </w:rPr>
      </w:pPr>
      <w:r>
        <w:t>附件</w:t>
      </w:r>
      <w:del w:id="0" w:author="黄海丹" w:date="2026-01-15T21:04:37Z">
        <w:r>
          <w:rPr>
            <w:rFonts w:hint="eastAsia"/>
            <w:lang w:val="en-US" w:eastAsia="zh-CN"/>
          </w:rPr>
          <w:delText>1</w:delText>
        </w:r>
      </w:del>
      <w:ins w:id="1" w:author="黄海丹" w:date="2026-01-15T21:04:37Z">
        <w:r>
          <w:rPr>
            <w:rFonts w:hint="eastAsia"/>
            <w:lang w:val="en-US" w:eastAsia="zh-CN"/>
          </w:rPr>
          <w:t>2</w:t>
        </w:r>
      </w:ins>
      <w:ins w:id="2" w:author="黄海丹" w:date="2026-01-15T21:04:44Z">
        <w:r>
          <w:rPr>
            <w:rFonts w:hint="eastAsia"/>
            <w:lang w:val="en-US" w:eastAsia="zh-CN"/>
          </w:rPr>
          <w:t>-1</w:t>
        </w:r>
      </w:ins>
    </w:p>
    <w:p>
      <w:pPr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="0" w:firstLineChars="0"/>
        <w:jc w:val="both"/>
        <w:textAlignment w:val="baseline"/>
        <w:rPr>
          <w:rFonts w:ascii="Times New Roman" w:hAnsi="Times New Roman" w:eastAsia="黑体" w:cs="Times New Roman"/>
          <w:color w:val="000000"/>
          <w:kern w:val="0"/>
          <w:sz w:val="56"/>
          <w:szCs w:val="56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800" w:lineRule="exact"/>
        <w:ind w:firstLine="0" w:firstLine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kern w:val="0"/>
          <w:sz w:val="52"/>
          <w:szCs w:val="52"/>
          <w:rPrChange w:id="3" w:author="黄海丹" w:date="2026-01-15T21:02:58Z">
            <w:rPr>
              <w:rFonts w:hint="eastAsia" w:ascii="Times New Roman" w:hAnsi="Times New Roman" w:eastAsia="方正小标宋_GBK" w:cs="Times New Roman"/>
              <w:color w:val="000000"/>
              <w:kern w:val="0"/>
              <w:sz w:val="52"/>
              <w:szCs w:val="52"/>
            </w:rPr>
          </w:rPrChange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52"/>
          <w:szCs w:val="52"/>
          <w:lang w:eastAsia="zh-CN"/>
          <w:rPrChange w:id="4" w:author="黄海丹" w:date="2026-01-15T21:02:58Z">
            <w:rPr>
              <w:rFonts w:hint="eastAsia" w:ascii="Times New Roman" w:hAnsi="Times New Roman" w:eastAsia="方正小标宋_GBK" w:cs="Times New Roman"/>
              <w:color w:val="000000"/>
              <w:kern w:val="0"/>
              <w:sz w:val="52"/>
              <w:szCs w:val="52"/>
              <w:lang w:eastAsia="zh-CN"/>
            </w:rPr>
          </w:rPrChange>
        </w:rPr>
        <w:t>广东消费名品资源库入库申报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52"/>
          <w:szCs w:val="52"/>
          <w:rPrChange w:id="5" w:author="黄海丹" w:date="2026-01-15T21:02:58Z">
            <w:rPr>
              <w:rFonts w:hint="eastAsia" w:ascii="Times New Roman" w:hAnsi="Times New Roman" w:eastAsia="方正小标宋_GBK" w:cs="Times New Roman"/>
              <w:color w:val="000000"/>
              <w:kern w:val="0"/>
              <w:sz w:val="52"/>
              <w:szCs w:val="52"/>
            </w:rPr>
          </w:rPrChange>
        </w:rPr>
        <w:t>表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800" w:lineRule="exact"/>
        <w:ind w:firstLine="0" w:firstLine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kern w:val="0"/>
          <w:sz w:val="52"/>
          <w:szCs w:val="52"/>
          <w:rPrChange w:id="6" w:author="黄海丹" w:date="2026-01-15T21:02:58Z">
            <w:rPr>
              <w:rFonts w:ascii="Times New Roman" w:hAnsi="Times New Roman" w:eastAsia="华文中宋" w:cs="Times New Roman"/>
              <w:color w:val="000000"/>
              <w:kern w:val="0"/>
              <w:sz w:val="52"/>
              <w:szCs w:val="52"/>
            </w:rPr>
          </w:rPrChange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52"/>
          <w:szCs w:val="52"/>
          <w:rPrChange w:id="7" w:author="黄海丹" w:date="2026-01-15T21:02:58Z">
            <w:rPr>
              <w:rFonts w:ascii="Times New Roman" w:hAnsi="Times New Roman" w:eastAsia="方正小标宋_GBK" w:cs="Times New Roman"/>
              <w:color w:val="000000"/>
              <w:kern w:val="0"/>
              <w:sz w:val="52"/>
              <w:szCs w:val="52"/>
            </w:rPr>
          </w:rPrChange>
        </w:rPr>
        <w:t>（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52"/>
          <w:szCs w:val="52"/>
          <w:lang w:eastAsia="zh-CN"/>
          <w:rPrChange w:id="8" w:author="黄海丹" w:date="2026-01-15T21:02:58Z">
            <w:rPr>
              <w:rFonts w:hint="eastAsia" w:ascii="Times New Roman" w:hAnsi="Times New Roman" w:eastAsia="方正小标宋_GBK" w:cs="Times New Roman"/>
              <w:color w:val="000000"/>
              <w:kern w:val="0"/>
              <w:sz w:val="52"/>
              <w:szCs w:val="52"/>
              <w:lang w:eastAsia="zh-CN"/>
            </w:rPr>
          </w:rPrChange>
        </w:rPr>
        <w:t>企业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52"/>
          <w:szCs w:val="52"/>
          <w:rPrChange w:id="9" w:author="黄海丹" w:date="2026-01-15T21:02:58Z">
            <w:rPr>
              <w:rFonts w:ascii="Times New Roman" w:hAnsi="Times New Roman" w:eastAsia="方正小标宋_GBK" w:cs="Times New Roman"/>
              <w:color w:val="000000"/>
              <w:kern w:val="0"/>
              <w:sz w:val="52"/>
              <w:szCs w:val="52"/>
            </w:rPr>
          </w:rPrChange>
        </w:rPr>
        <w:t>品牌）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240" w:lineRule="auto"/>
        <w:ind w:firstLine="0" w:firstLineChars="0"/>
        <w:jc w:val="center"/>
        <w:textAlignment w:val="baseline"/>
        <w:rPr>
          <w:rFonts w:ascii="Times New Roman" w:hAnsi="Times New Roman" w:eastAsia="华文中宋" w:cs="Times New Roman"/>
          <w:b/>
          <w:bCs/>
          <w:color w:val="000000"/>
          <w:kern w:val="0"/>
          <w:sz w:val="40"/>
          <w:szCs w:val="40"/>
        </w:rPr>
      </w:pPr>
      <w:r>
        <w:rPr>
          <w:rFonts w:ascii="Times New Roman" w:hAnsi="Times New Roman" w:eastAsia="华文中宋" w:cs="Times New Roman"/>
          <w:b/>
          <w:bCs/>
          <w:color w:val="000000"/>
          <w:kern w:val="0"/>
          <w:sz w:val="40"/>
          <w:szCs w:val="40"/>
        </w:rPr>
        <w:t xml:space="preserve"> 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240" w:lineRule="auto"/>
        <w:ind w:firstLine="0" w:firstLineChars="0"/>
        <w:jc w:val="left"/>
        <w:textAlignment w:val="baseline"/>
        <w:rPr>
          <w:rFonts w:ascii="Times New Roman" w:hAnsi="Times New Roman" w:eastAsia="华文中宋" w:cs="Times New Roman"/>
          <w:b/>
          <w:bCs/>
          <w:color w:val="000000"/>
          <w:kern w:val="0"/>
          <w:sz w:val="40"/>
          <w:szCs w:val="40"/>
        </w:rPr>
      </w:pPr>
      <w:r>
        <w:rPr>
          <w:rFonts w:ascii="Times New Roman" w:hAnsi="Times New Roman" w:eastAsia="华文中宋" w:cs="Times New Roman"/>
          <w:b/>
          <w:bCs/>
          <w:color w:val="000000"/>
          <w:kern w:val="0"/>
          <w:sz w:val="40"/>
          <w:szCs w:val="40"/>
        </w:rPr>
        <w:t xml:space="preserve"> 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7" w:line="240" w:lineRule="auto"/>
        <w:ind w:firstLine="0" w:firstLineChars="0"/>
        <w:jc w:val="left"/>
        <w:textAlignment w:val="baseline"/>
        <w:rPr>
          <w:rFonts w:ascii="Times New Roman" w:hAnsi="Times New Roman" w:eastAsia="华文中宋" w:cs="Times New Roman"/>
          <w:b/>
          <w:bCs/>
          <w:color w:val="000000"/>
          <w:kern w:val="0"/>
          <w:sz w:val="57"/>
          <w:szCs w:val="57"/>
        </w:rPr>
      </w:pPr>
      <w:r>
        <w:rPr>
          <w:rFonts w:ascii="Times New Roman" w:hAnsi="Times New Roman" w:eastAsia="华文中宋" w:cs="Times New Roman"/>
          <w:b/>
          <w:bCs/>
          <w:color w:val="000000"/>
          <w:kern w:val="0"/>
          <w:sz w:val="57"/>
          <w:szCs w:val="57"/>
        </w:rPr>
        <w:t xml:space="preserve"> </w:t>
      </w:r>
    </w:p>
    <w:p>
      <w:pPr>
        <w:tabs>
          <w:tab w:val="left" w:pos="6902"/>
        </w:tabs>
        <w:kinsoku w:val="0"/>
        <w:autoSpaceDE w:val="0"/>
        <w:autoSpaceDN w:val="0"/>
        <w:adjustRightInd w:val="0"/>
        <w:snapToGrid w:val="0"/>
        <w:spacing w:after="120" w:line="355" w:lineRule="auto"/>
        <w:ind w:left="1399" w:right="1624" w:firstLine="0" w:firstLineChars="0"/>
        <w:jc w:val="left"/>
        <w:textAlignment w:val="baseline"/>
        <w:rPr>
          <w:rFonts w:ascii="Times New Roman" w:hAnsi="Times New Roman" w:eastAsia="Arial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Arial" w:cs="Times New Roman"/>
          <w:color w:val="000000"/>
          <w:kern w:val="0"/>
          <w:sz w:val="28"/>
          <w:szCs w:val="28"/>
        </w:rPr>
        <w:t xml:space="preserve"> </w:t>
      </w:r>
    </w:p>
    <w:p>
      <w:pPr>
        <w:tabs>
          <w:tab w:val="left" w:pos="6902"/>
        </w:tabs>
        <w:kinsoku w:val="0"/>
        <w:autoSpaceDE w:val="0"/>
        <w:autoSpaceDN w:val="0"/>
        <w:adjustRightInd w:val="0"/>
        <w:snapToGrid w:val="0"/>
        <w:spacing w:after="120" w:line="355" w:lineRule="auto"/>
        <w:ind w:left="1399" w:right="1624" w:firstLine="0" w:firstLineChars="0"/>
        <w:jc w:val="left"/>
        <w:textAlignment w:val="baseline"/>
        <w:rPr>
          <w:rFonts w:ascii="Times New Roman" w:hAnsi="Times New Roman" w:eastAsia="Arial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Arial" w:cs="Times New Roman"/>
          <w:color w:val="000000"/>
          <w:kern w:val="0"/>
          <w:sz w:val="28"/>
          <w:szCs w:val="28"/>
        </w:rPr>
        <w:t xml:space="preserve"> </w:t>
      </w:r>
    </w:p>
    <w:p>
      <w:pPr>
        <w:tabs>
          <w:tab w:val="left" w:pos="6902"/>
        </w:tabs>
        <w:kinsoku w:val="0"/>
        <w:autoSpaceDE w:val="0"/>
        <w:autoSpaceDN w:val="0"/>
        <w:adjustRightInd w:val="0"/>
        <w:snapToGrid w:val="0"/>
        <w:spacing w:after="120" w:line="355" w:lineRule="auto"/>
        <w:ind w:left="1399" w:right="1624" w:firstLine="0" w:firstLineChars="0"/>
        <w:jc w:val="left"/>
        <w:textAlignment w:val="baseline"/>
        <w:rPr>
          <w:rFonts w:ascii="Times New Roman" w:hAnsi="Times New Roman" w:eastAsia="Arial" w:cs="Times New Roman"/>
          <w:color w:val="000000"/>
          <w:kern w:val="0"/>
          <w:sz w:val="28"/>
          <w:szCs w:val="28"/>
        </w:rPr>
      </w:pPr>
    </w:p>
    <w:p>
      <w:pPr>
        <w:tabs>
          <w:tab w:val="left" w:pos="6902"/>
        </w:tabs>
        <w:kinsoku w:val="0"/>
        <w:autoSpaceDE w:val="0"/>
        <w:autoSpaceDN w:val="0"/>
        <w:adjustRightInd w:val="0"/>
        <w:snapToGrid w:val="0"/>
        <w:spacing w:after="120" w:line="355" w:lineRule="auto"/>
        <w:ind w:left="1399" w:right="1624" w:firstLine="0" w:firstLineChars="0"/>
        <w:jc w:val="left"/>
        <w:textAlignment w:val="baseline"/>
        <w:rPr>
          <w:rFonts w:ascii="Times New Roman" w:hAnsi="Times New Roman" w:eastAsia="Arial" w:cs="Times New Roman"/>
          <w:color w:val="000000"/>
          <w:kern w:val="0"/>
          <w:sz w:val="28"/>
          <w:szCs w:val="28"/>
        </w:rPr>
      </w:pPr>
    </w:p>
    <w:p>
      <w:pPr>
        <w:tabs>
          <w:tab w:val="left" w:pos="6902"/>
        </w:tabs>
        <w:kinsoku w:val="0"/>
        <w:autoSpaceDE w:val="0"/>
        <w:autoSpaceDN w:val="0"/>
        <w:adjustRightInd w:val="0"/>
        <w:snapToGrid w:val="0"/>
        <w:spacing w:after="120" w:line="355" w:lineRule="auto"/>
        <w:ind w:left="1399" w:right="1624" w:firstLine="0" w:firstLineChars="0"/>
        <w:jc w:val="left"/>
        <w:textAlignment w:val="baseline"/>
        <w:rPr>
          <w:rFonts w:ascii="Times New Roman" w:hAnsi="Times New Roman" w:eastAsia="Arial" w:cs="Times New Roman"/>
          <w:color w:val="000000"/>
          <w:kern w:val="0"/>
          <w:sz w:val="28"/>
          <w:szCs w:val="28"/>
        </w:rPr>
      </w:pPr>
    </w:p>
    <w:p>
      <w:pPr>
        <w:tabs>
          <w:tab w:val="left" w:pos="6902"/>
        </w:tabs>
        <w:kinsoku w:val="0"/>
        <w:autoSpaceDE w:val="0"/>
        <w:autoSpaceDN w:val="0"/>
        <w:adjustRightInd w:val="0"/>
        <w:snapToGrid w:val="0"/>
        <w:spacing w:after="120" w:line="355" w:lineRule="auto"/>
        <w:ind w:left="1399" w:right="1624" w:firstLine="0" w:firstLineChars="0"/>
        <w:jc w:val="left"/>
        <w:textAlignment w:val="baseline"/>
        <w:rPr>
          <w:rFonts w:ascii="Times New Roman" w:hAnsi="Times New Roman" w:eastAsia="Arial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Arial" w:cs="Times New Roman"/>
          <w:color w:val="000000"/>
          <w:kern w:val="0"/>
          <w:sz w:val="28"/>
          <w:szCs w:val="28"/>
        </w:rPr>
        <w:t xml:space="preserve"> </w:t>
      </w:r>
    </w:p>
    <w:p>
      <w:pPr>
        <w:widowControl/>
        <w:tabs>
          <w:tab w:val="left" w:pos="6902"/>
        </w:tabs>
        <w:kinsoku w:val="0"/>
        <w:autoSpaceDE w:val="0"/>
        <w:autoSpaceDN w:val="0"/>
        <w:adjustRightInd w:val="0"/>
        <w:snapToGrid w:val="0"/>
        <w:spacing w:after="120" w:line="357" w:lineRule="auto"/>
        <w:ind w:right="1366" w:firstLine="640"/>
        <w:jc w:val="left"/>
        <w:textAlignment w:val="baseline"/>
        <w:rPr>
          <w:rFonts w:ascii="Times New Roman" w:hAnsi="Times New Roman" w:cs="Times New Roman"/>
          <w:color w:val="000000"/>
          <w:kern w:val="0"/>
          <w:szCs w:val="32"/>
        </w:rPr>
      </w:pPr>
      <w:r>
        <w:rPr>
          <w:rFonts w:ascii="Times New Roman" w:hAnsi="Times New Roman" w:cs="Times New Roman"/>
          <w:color w:val="000000"/>
          <w:kern w:val="0"/>
          <w:szCs w:val="32"/>
        </w:rPr>
        <w:t>品  牌  名  称  ：</w:t>
      </w:r>
      <w:r>
        <w:rPr>
          <w:rFonts w:ascii="Times New Roman" w:hAnsi="Times New Roman" w:cs="Times New Roman"/>
          <w:color w:val="000000"/>
          <w:kern w:val="0"/>
          <w:szCs w:val="32"/>
          <w:u w:val="single"/>
        </w:rPr>
        <w:t xml:space="preserve">                     </w:t>
      </w:r>
    </w:p>
    <w:p>
      <w:pPr>
        <w:widowControl/>
        <w:tabs>
          <w:tab w:val="left" w:pos="6902"/>
        </w:tabs>
        <w:kinsoku w:val="0"/>
        <w:autoSpaceDE w:val="0"/>
        <w:autoSpaceDN w:val="0"/>
        <w:adjustRightInd w:val="0"/>
        <w:snapToGrid w:val="0"/>
        <w:spacing w:after="120" w:line="357" w:lineRule="auto"/>
        <w:ind w:right="1364" w:firstLine="640"/>
        <w:jc w:val="left"/>
        <w:textAlignment w:val="baseline"/>
        <w:rPr>
          <w:rFonts w:ascii="Times New Roman" w:hAnsi="Times New Roman" w:cs="Times New Roman"/>
          <w:color w:val="000000"/>
          <w:kern w:val="0"/>
          <w:szCs w:val="32"/>
          <w:u w:val="single"/>
        </w:rPr>
      </w:pPr>
      <w:r>
        <w:rPr>
          <w:rFonts w:ascii="Times New Roman" w:hAnsi="Times New Roman" w:cs="Times New Roman"/>
          <w:color w:val="000000"/>
          <w:kern w:val="0"/>
          <w:szCs w:val="32"/>
        </w:rPr>
        <w:t>申  报  单  位  ：</w:t>
      </w:r>
      <w:r>
        <w:rPr>
          <w:rFonts w:ascii="Times New Roman" w:hAnsi="Times New Roman" w:cs="Times New Roman"/>
          <w:color w:val="000000"/>
          <w:kern w:val="0"/>
          <w:szCs w:val="32"/>
          <w:u w:val="single"/>
        </w:rPr>
        <w:t xml:space="preserve">                      </w:t>
      </w:r>
    </w:p>
    <w:p>
      <w:pPr>
        <w:widowControl/>
        <w:tabs>
          <w:tab w:val="left" w:pos="6902"/>
        </w:tabs>
        <w:kinsoku w:val="0"/>
        <w:autoSpaceDE w:val="0"/>
        <w:autoSpaceDN w:val="0"/>
        <w:adjustRightInd w:val="0"/>
        <w:snapToGrid w:val="0"/>
        <w:spacing w:after="120" w:line="357" w:lineRule="auto"/>
        <w:ind w:right="1366" w:firstLine="640"/>
        <w:jc w:val="left"/>
        <w:textAlignment w:val="baseline"/>
        <w:rPr>
          <w:rFonts w:ascii="Times New Roman" w:hAnsi="Times New Roman" w:cs="Times New Roman"/>
          <w:color w:val="000000"/>
          <w:kern w:val="0"/>
          <w:szCs w:val="32"/>
          <w:u w:val="single"/>
        </w:rPr>
      </w:pPr>
      <w:r>
        <w:rPr>
          <w:rFonts w:ascii="Times New Roman" w:hAnsi="Times New Roman" w:cs="Times New Roman"/>
          <w:color w:val="000000"/>
          <w:kern w:val="0"/>
          <w:szCs w:val="32"/>
        </w:rPr>
        <w:t>填  报  日  期  ：</w:t>
      </w:r>
      <w:r>
        <w:rPr>
          <w:rFonts w:ascii="Times New Roman" w:hAnsi="Times New Roman" w:cs="Times New Roman"/>
          <w:color w:val="000000"/>
          <w:kern w:val="0"/>
          <w:szCs w:val="32"/>
          <w:u w:val="single" w:color="000000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Cs w:val="32"/>
          <w:u w:val="single" w:color="000000"/>
        </w:rPr>
        <w:tab/>
      </w:r>
    </w:p>
    <w:p>
      <w:pPr>
        <w:widowControl/>
        <w:kinsoku w:val="0"/>
        <w:autoSpaceDE w:val="0"/>
        <w:autoSpaceDN w:val="0"/>
        <w:adjustRightInd w:val="0"/>
        <w:snapToGrid w:val="0"/>
        <w:spacing w:line="240" w:lineRule="auto"/>
        <w:ind w:firstLine="0" w:firstLineChars="0"/>
        <w:jc w:val="left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0"/>
          <w:szCs w:val="20"/>
        </w:rPr>
        <w:t xml:space="preserve"> 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240" w:lineRule="auto"/>
        <w:ind w:firstLine="0" w:firstLineChars="0"/>
        <w:jc w:val="left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0"/>
          <w:szCs w:val="20"/>
        </w:rPr>
        <w:t xml:space="preserve"> 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240" w:lineRule="auto"/>
        <w:ind w:firstLine="0" w:firstLineChars="0"/>
        <w:jc w:val="left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0"/>
          <w:szCs w:val="20"/>
        </w:rPr>
        <w:t xml:space="preserve"> 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240" w:lineRule="auto"/>
        <w:ind w:firstLine="0" w:firstLineChars="0"/>
        <w:jc w:val="left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0"/>
          <w:szCs w:val="20"/>
        </w:rPr>
        <w:t xml:space="preserve"> 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240" w:lineRule="auto"/>
        <w:ind w:firstLine="0" w:firstLineChars="0"/>
        <w:jc w:val="left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240" w:lineRule="auto"/>
        <w:ind w:firstLine="0" w:firstLineChars="0"/>
        <w:jc w:val="left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240" w:lineRule="auto"/>
        <w:ind w:firstLine="0" w:firstLineChars="0"/>
        <w:jc w:val="left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240" w:lineRule="auto"/>
        <w:ind w:firstLine="0" w:firstLineChars="0"/>
        <w:jc w:val="left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240" w:lineRule="auto"/>
        <w:ind w:firstLine="0" w:firstLineChars="0"/>
        <w:jc w:val="left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240" w:lineRule="auto"/>
        <w:ind w:firstLine="0" w:firstLineChars="0"/>
        <w:jc w:val="left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0"/>
          <w:szCs w:val="20"/>
        </w:rPr>
        <w:t xml:space="preserve"> </w:t>
      </w:r>
    </w:p>
    <w:p>
      <w:pPr>
        <w:autoSpaceDE w:val="0"/>
        <w:spacing w:line="240" w:lineRule="auto"/>
        <w:ind w:firstLine="0" w:firstLineChars="0"/>
        <w:jc w:val="center"/>
        <w:rPr>
          <w:rFonts w:ascii="Times New Roman" w:hAnsi="Times New Roman" w:eastAsia="黑体" w:cs="Times New Roman"/>
          <w:sz w:val="36"/>
          <w:szCs w:val="36"/>
        </w:rPr>
      </w:pPr>
      <w:r>
        <w:rPr>
          <w:rFonts w:ascii="Times New Roman" w:hAnsi="Times New Roman" w:eastAsia="黑体" w:cs="Times New Roman"/>
          <w:sz w:val="36"/>
          <w:szCs w:val="36"/>
        </w:rPr>
        <w:t>广东省工业和信息化厅</w:t>
      </w:r>
    </w:p>
    <w:p>
      <w:pPr>
        <w:autoSpaceDE w:val="0"/>
        <w:spacing w:line="600" w:lineRule="exact"/>
        <w:ind w:firstLine="0" w:firstLineChars="0"/>
        <w:jc w:val="center"/>
        <w:rPr>
          <w:rFonts w:hint="default" w:ascii="Times New Roman" w:hAnsi="Times New Roman" w:eastAsia="黑体" w:cs="Times New Roman"/>
          <w:sz w:val="36"/>
          <w:szCs w:val="36"/>
          <w:lang w:val="en-US" w:eastAsia="zh-CN"/>
        </w:rPr>
      </w:pPr>
      <w:r>
        <w:rPr>
          <w:rFonts w:ascii="Times New Roman" w:hAnsi="Times New Roman" w:eastAsia="黑体" w:cs="Times New Roman"/>
          <w:sz w:val="36"/>
          <w:szCs w:val="36"/>
        </w:rPr>
        <w:t xml:space="preserve"> </w:t>
      </w:r>
      <w:r>
        <w:rPr>
          <w:rFonts w:hint="eastAsia" w:ascii="Times New Roman" w:hAnsi="Times New Roman" w:eastAsia="黑体" w:cs="Times New Roman"/>
          <w:sz w:val="36"/>
          <w:szCs w:val="36"/>
          <w:lang w:val="en-US" w:eastAsia="zh-CN"/>
        </w:rPr>
        <w:t>2026年1月制</w:t>
      </w:r>
    </w:p>
    <w:tbl>
      <w:tblPr>
        <w:tblStyle w:val="28"/>
        <w:tblW w:w="9117" w:type="dxa"/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33"/>
        <w:gridCol w:w="850"/>
        <w:gridCol w:w="14"/>
        <w:gridCol w:w="1213"/>
        <w:gridCol w:w="117"/>
        <w:gridCol w:w="137"/>
        <w:gridCol w:w="473"/>
        <w:gridCol w:w="1228"/>
        <w:gridCol w:w="343"/>
        <w:gridCol w:w="14"/>
        <w:gridCol w:w="355"/>
        <w:gridCol w:w="405"/>
        <w:gridCol w:w="143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9117" w:type="dxa"/>
            <w:gridSpan w:val="1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56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一、基本情况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  <w:jc w:val="center"/>
        </w:trPr>
        <w:tc>
          <w:tcPr>
            <w:tcW w:w="25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企业名称</w:t>
            </w:r>
          </w:p>
        </w:tc>
        <w:tc>
          <w:tcPr>
            <w:tcW w:w="6584" w:type="dxa"/>
            <w:gridSpan w:val="1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Arial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  <w:jc w:val="center"/>
        </w:trPr>
        <w:tc>
          <w:tcPr>
            <w:tcW w:w="25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37" w:right="134" w:hanging="125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社会信用代码</w:t>
            </w:r>
          </w:p>
        </w:tc>
        <w:tc>
          <w:tcPr>
            <w:tcW w:w="4032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</w:pPr>
          </w:p>
        </w:tc>
        <w:tc>
          <w:tcPr>
            <w:tcW w:w="1117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成立时间</w:t>
            </w:r>
          </w:p>
        </w:tc>
        <w:tc>
          <w:tcPr>
            <w:tcW w:w="14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Arial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  <w:jc w:val="center"/>
        </w:trPr>
        <w:tc>
          <w:tcPr>
            <w:tcW w:w="25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37" w:right="134" w:hanging="125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企业性质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37" w:right="134" w:hanging="125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（可多选）</w:t>
            </w:r>
          </w:p>
        </w:tc>
        <w:tc>
          <w:tcPr>
            <w:tcW w:w="6584" w:type="dxa"/>
            <w:gridSpan w:val="1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right="1222" w:firstLine="256" w:firstLineChars="100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8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8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spacing w:val="8"/>
                <w:kern w:val="0"/>
                <w:sz w:val="24"/>
              </w:rPr>
              <w:t>国有企业</w:t>
            </w:r>
            <w:r>
              <w:rPr>
                <w:rFonts w:ascii="Times New Roman" w:hAnsi="Times New Roman" w:eastAsia="Times New Roman" w:cs="Times New Roman"/>
                <w:color w:val="000000"/>
                <w:spacing w:val="8"/>
                <w:kern w:val="0"/>
                <w:sz w:val="24"/>
              </w:rPr>
              <w:t xml:space="preserve"> □</w:t>
            </w:r>
            <w:r>
              <w:rPr>
                <w:rFonts w:ascii="Times New Roman" w:hAnsi="Times New Roman" w:eastAsia="宋体" w:cs="Times New Roman"/>
                <w:color w:val="000000"/>
                <w:spacing w:val="8"/>
                <w:kern w:val="0"/>
                <w:sz w:val="24"/>
              </w:rPr>
              <w:t>民营企业</w:t>
            </w:r>
            <w:r>
              <w:rPr>
                <w:rFonts w:ascii="Times New Roman" w:hAnsi="Times New Roman" w:eastAsia="Times New Roman" w:cs="Times New Roman"/>
                <w:color w:val="000000"/>
                <w:spacing w:val="8"/>
                <w:kern w:val="0"/>
                <w:sz w:val="24"/>
              </w:rPr>
              <w:t xml:space="preserve"> □</w:t>
            </w:r>
            <w:r>
              <w:rPr>
                <w:rFonts w:ascii="Times New Roman" w:hAnsi="Times New Roman" w:eastAsia="宋体" w:cs="Times New Roman"/>
                <w:color w:val="000000"/>
                <w:spacing w:val="8"/>
                <w:kern w:val="0"/>
                <w:sz w:val="24"/>
              </w:rPr>
              <w:t>合资企业</w:t>
            </w:r>
            <w:r>
              <w:rPr>
                <w:rFonts w:ascii="Times New Roman" w:hAnsi="Times New Roman" w:eastAsia="Times New Roman" w:cs="Times New Roman"/>
                <w:color w:val="000000"/>
                <w:spacing w:val="8"/>
                <w:kern w:val="0"/>
                <w:sz w:val="24"/>
              </w:rPr>
              <w:t xml:space="preserve"> 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right="1222" w:firstLine="262" w:firstLineChars="100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其他</w:t>
            </w:r>
            <w:r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  <w:u w:val="single"/>
              </w:rPr>
              <w:t xml:space="preserve">          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（请自行列明）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  <w:jc w:val="center"/>
        </w:trPr>
        <w:tc>
          <w:tcPr>
            <w:tcW w:w="25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企业规模</w:t>
            </w:r>
            <w:r>
              <w:rPr>
                <w:rStyle w:val="17"/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footnoteReference w:id="0"/>
            </w:r>
          </w:p>
        </w:tc>
        <w:tc>
          <w:tcPr>
            <w:tcW w:w="6584" w:type="dxa"/>
            <w:gridSpan w:val="1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/>
              <w:autoSpaceDN/>
              <w:adjustRightInd w:val="0"/>
              <w:snapToGrid w:val="0"/>
              <w:spacing w:line="240" w:lineRule="auto"/>
              <w:ind w:right="0" w:firstLine="256" w:firstLineChars="100"/>
              <w:jc w:val="both"/>
              <w:textAlignment w:val="baseline"/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8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spacing w:val="8"/>
                <w:kern w:val="0"/>
                <w:sz w:val="24"/>
              </w:rPr>
              <w:t>大型企业</w:t>
            </w:r>
            <w:r>
              <w:rPr>
                <w:rFonts w:ascii="Times New Roman" w:hAnsi="Times New Roman" w:eastAsia="Times New Roman" w:cs="Times New Roman"/>
                <w:color w:val="000000"/>
                <w:spacing w:val="8"/>
                <w:kern w:val="0"/>
                <w:sz w:val="24"/>
              </w:rPr>
              <w:t xml:space="preserve"> □</w:t>
            </w:r>
            <w:r>
              <w:rPr>
                <w:rFonts w:ascii="Times New Roman" w:hAnsi="Times New Roman" w:eastAsia="宋体" w:cs="Times New Roman"/>
                <w:color w:val="000000"/>
                <w:spacing w:val="8"/>
                <w:kern w:val="0"/>
                <w:sz w:val="24"/>
              </w:rPr>
              <w:t>中型企业</w:t>
            </w:r>
            <w:r>
              <w:rPr>
                <w:rFonts w:ascii="Times New Roman" w:hAnsi="Times New Roman" w:eastAsia="Times New Roman" w:cs="Times New Roman"/>
                <w:color w:val="000000"/>
                <w:spacing w:val="8"/>
                <w:kern w:val="0"/>
                <w:sz w:val="24"/>
              </w:rPr>
              <w:t xml:space="preserve"> □</w:t>
            </w:r>
            <w:r>
              <w:rPr>
                <w:rFonts w:ascii="Times New Roman" w:hAnsi="Times New Roman" w:eastAsia="宋体" w:cs="Times New Roman"/>
                <w:color w:val="000000"/>
                <w:spacing w:val="8"/>
                <w:kern w:val="0"/>
                <w:sz w:val="24"/>
              </w:rPr>
              <w:t>小型企业</w:t>
            </w:r>
            <w:r>
              <w:rPr>
                <w:rFonts w:ascii="Times New Roman" w:hAnsi="Times New Roman" w:eastAsia="Times New Roman" w:cs="Times New Roman"/>
                <w:color w:val="000000"/>
                <w:spacing w:val="8"/>
                <w:kern w:val="0"/>
                <w:sz w:val="24"/>
              </w:rPr>
              <w:t xml:space="preserve"> □</w:t>
            </w:r>
            <w:r>
              <w:rPr>
                <w:rFonts w:ascii="Times New Roman" w:hAnsi="Times New Roman" w:eastAsia="宋体" w:cs="Times New Roman"/>
                <w:color w:val="000000"/>
                <w:spacing w:val="8"/>
                <w:kern w:val="0"/>
                <w:sz w:val="24"/>
              </w:rPr>
              <w:t>微型企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8"/>
                <w:kern w:val="0"/>
                <w:sz w:val="24"/>
                <w:lang w:eastAsia="zh-CN"/>
              </w:rPr>
              <w:t>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2533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48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Arial" w:cs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2552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Arial" w:cs="Times New Roman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  <w:jc w:val="center"/>
        </w:trPr>
        <w:tc>
          <w:tcPr>
            <w:tcW w:w="2533" w:type="dxa"/>
            <w:vMerge w:val="restart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37" w:right="134" w:hanging="125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联系人</w:t>
            </w:r>
          </w:p>
        </w:tc>
        <w:tc>
          <w:tcPr>
            <w:tcW w:w="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姓名</w:t>
            </w:r>
          </w:p>
        </w:tc>
        <w:tc>
          <w:tcPr>
            <w:tcW w:w="148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45" w:right="1222"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职务及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所在部门</w:t>
            </w:r>
          </w:p>
        </w:tc>
        <w:tc>
          <w:tcPr>
            <w:tcW w:w="2552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45" w:right="1222" w:firstLine="0" w:firstLineChars="0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  <w:jc w:val="center"/>
        </w:trPr>
        <w:tc>
          <w:tcPr>
            <w:tcW w:w="253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电话</w:t>
            </w:r>
          </w:p>
        </w:tc>
        <w:tc>
          <w:tcPr>
            <w:tcW w:w="148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7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邮箱</w:t>
            </w:r>
          </w:p>
        </w:tc>
        <w:tc>
          <w:tcPr>
            <w:tcW w:w="2552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45" w:right="1222" w:firstLine="0" w:firstLineChars="0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25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37" w:right="134" w:hanging="125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注册地址</w:t>
            </w:r>
          </w:p>
        </w:tc>
        <w:tc>
          <w:tcPr>
            <w:tcW w:w="2331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7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注册资本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Arial" w:cs="Times New Roman"/>
                <w:color w:val="000000"/>
                <w:spacing w:val="11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7"/>
                <w:kern w:val="0"/>
                <w:sz w:val="24"/>
                <w:lang w:eastAsia="zh-CN"/>
              </w:rPr>
              <w:t>亿元</w:t>
            </w: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）</w:t>
            </w:r>
          </w:p>
        </w:tc>
        <w:tc>
          <w:tcPr>
            <w:tcW w:w="2552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45" w:right="1222" w:firstLine="0" w:firstLineChars="0"/>
              <w:textAlignment w:val="baseline"/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6" w:hRule="atLeast"/>
          <w:jc w:val="center"/>
        </w:trPr>
        <w:tc>
          <w:tcPr>
            <w:tcW w:w="25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Arial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产业领域</w:t>
            </w:r>
          </w:p>
        </w:tc>
        <w:tc>
          <w:tcPr>
            <w:tcW w:w="6584" w:type="dxa"/>
            <w:gridSpan w:val="1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textAlignment w:val="baseline"/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（参考</w:t>
            </w:r>
            <w:r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  <w:t>2017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年国民经济行业分类（</w:t>
            </w:r>
            <w:r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  <w:t>GB/T 4754—2017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），明确所属中类</w:t>
            </w:r>
            <w:r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位代码）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6" w:hRule="atLeast"/>
          <w:jc w:val="center"/>
        </w:trPr>
        <w:tc>
          <w:tcPr>
            <w:tcW w:w="25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是否为消费品工业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  <w:t>“</w:t>
            </w: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三品</w:t>
            </w:r>
            <w:r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  <w:t>”</w:t>
            </w: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战略示范城市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辖区企业</w:t>
            </w:r>
          </w:p>
        </w:tc>
        <w:tc>
          <w:tcPr>
            <w:tcW w:w="6584" w:type="dxa"/>
            <w:gridSpan w:val="1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262" w:firstLineChars="100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是</w:t>
            </w:r>
            <w:r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（示范城市名称：</w:t>
            </w:r>
            <w:r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  <w:u w:val="single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  <w:t>)</w:t>
            </w:r>
          </w:p>
          <w:p>
            <w:pPr>
              <w:spacing w:line="240" w:lineRule="auto"/>
              <w:ind w:firstLine="262" w:firstLineChars="100"/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  <w:jc w:val="center"/>
        </w:trPr>
        <w:tc>
          <w:tcPr>
            <w:tcW w:w="25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000000"/>
                <w:spacing w:val="7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pacing w:val="7"/>
                <w:kern w:val="0"/>
                <w:sz w:val="24"/>
                <w:lang w:eastAsia="zh-CN"/>
              </w:rPr>
              <w:t>是否已入选中国消费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000000"/>
                <w:spacing w:val="7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pacing w:val="7"/>
                <w:kern w:val="0"/>
                <w:sz w:val="24"/>
                <w:lang w:eastAsia="zh-CN"/>
              </w:rPr>
              <w:t>名品</w:t>
            </w:r>
          </w:p>
        </w:tc>
        <w:tc>
          <w:tcPr>
            <w:tcW w:w="6584" w:type="dxa"/>
            <w:gridSpan w:val="1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262" w:firstLineChars="100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是</w:t>
            </w:r>
            <w:r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11"/>
                <w:kern w:val="0"/>
                <w:sz w:val="24"/>
                <w:lang w:val="en-US" w:eastAsia="zh-CN"/>
              </w:rPr>
              <w:t xml:space="preserve">             </w:t>
            </w:r>
            <w:r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2" w:hRule="atLeast"/>
          <w:jc w:val="center"/>
        </w:trPr>
        <w:tc>
          <w:tcPr>
            <w:tcW w:w="25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获奖情况</w:t>
            </w:r>
          </w:p>
        </w:tc>
        <w:tc>
          <w:tcPr>
            <w:tcW w:w="6584" w:type="dxa"/>
            <w:gridSpan w:val="1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262" w:firstLineChars="100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  <w:t>1.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单项冠军企业：</w:t>
            </w:r>
            <w:r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国家级</w:t>
            </w:r>
            <w:r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  <w:t xml:space="preserve"> □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省市级</w:t>
            </w:r>
            <w:r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授予年份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11"/>
                <w:kern w:val="0"/>
                <w:sz w:val="24"/>
                <w:lang w:eastAsia="zh-CN"/>
              </w:rPr>
              <w:t>：</w:t>
            </w:r>
            <w:r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  <w:t xml:space="preserve">  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262" w:firstLineChars="100"/>
              <w:jc w:val="both"/>
              <w:textAlignment w:val="baseline"/>
              <w:rPr>
                <w:rFonts w:hint="eastAsia" w:ascii="Times New Roman" w:hAnsi="Times New Roman" w:eastAsia="宋体" w:cs="Times New Roman"/>
                <w:color w:val="000000"/>
                <w:spacing w:val="11"/>
                <w:kern w:val="0"/>
                <w:sz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  <w:t>2.□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专精特新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11"/>
                <w:kern w:val="0"/>
                <w:sz w:val="24"/>
                <w:lang w:eastAsia="zh-CN"/>
              </w:rPr>
              <w:t>“小巨人”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企业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11"/>
                <w:kern w:val="0"/>
                <w:sz w:val="24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授予年份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11"/>
                <w:kern w:val="0"/>
                <w:sz w:val="24"/>
                <w:lang w:eastAsia="zh-CN"/>
              </w:rPr>
              <w:t>：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262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color w:val="000000"/>
                <w:spacing w:val="11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pacing w:val="11"/>
                <w:kern w:val="0"/>
                <w:sz w:val="24"/>
                <w:lang w:val="en-US" w:eastAsia="zh-CN"/>
              </w:rPr>
              <w:t>3.</w:t>
            </w:r>
            <w:r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专精特新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11"/>
                <w:kern w:val="0"/>
                <w:sz w:val="24"/>
                <w:lang w:eastAsia="zh-CN"/>
              </w:rPr>
              <w:t>中小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企业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11"/>
                <w:kern w:val="0"/>
                <w:sz w:val="24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授予年份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11"/>
                <w:kern w:val="0"/>
                <w:sz w:val="24"/>
                <w:lang w:eastAsia="zh-CN"/>
              </w:rPr>
              <w:t>：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262" w:firstLineChars="100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pacing w:val="11"/>
                <w:kern w:val="0"/>
                <w:sz w:val="24"/>
                <w:lang w:val="en-US" w:eastAsia="zh-CN"/>
              </w:rPr>
              <w:t>4</w:t>
            </w:r>
            <w:r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  <w:t>.□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高新技术企业：授予年份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11"/>
                <w:kern w:val="0"/>
                <w:sz w:val="24"/>
                <w:lang w:eastAsia="zh-CN"/>
              </w:rPr>
              <w:t>：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right="1222" w:firstLine="262" w:firstLineChars="100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（注：需提供佐证材料）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  <w:jc w:val="center"/>
        </w:trPr>
        <w:tc>
          <w:tcPr>
            <w:tcW w:w="25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指标名称</w:t>
            </w:r>
          </w:p>
        </w:tc>
        <w:tc>
          <w:tcPr>
            <w:tcW w:w="219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7"/>
                <w:kern w:val="0"/>
                <w:sz w:val="24"/>
                <w:lang w:val="en-US" w:eastAsia="zh-CN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年</w:t>
            </w:r>
          </w:p>
        </w:tc>
        <w:tc>
          <w:tcPr>
            <w:tcW w:w="219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7"/>
                <w:kern w:val="0"/>
                <w:sz w:val="24"/>
                <w:lang w:val="en-US" w:eastAsia="zh-CN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年</w:t>
            </w:r>
          </w:p>
        </w:tc>
        <w:tc>
          <w:tcPr>
            <w:tcW w:w="219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7"/>
                <w:kern w:val="0"/>
                <w:sz w:val="24"/>
                <w:lang w:val="en-US" w:eastAsia="zh-CN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  <w:jc w:val="center"/>
        </w:trPr>
        <w:tc>
          <w:tcPr>
            <w:tcW w:w="25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numPr>
                <w:ilvl w:val="-1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pacing w:val="7"/>
                <w:kern w:val="0"/>
                <w:sz w:val="24"/>
                <w:lang w:val="en-US" w:eastAsia="zh-CN"/>
              </w:rPr>
              <w:t>1.</w:t>
            </w:r>
            <w:del w:id="10" w:author="黄海丹" w:date="2026-01-15T21:03:18Z">
              <w:r>
                <w:rPr>
                  <w:rFonts w:ascii="Times New Roman" w:hAnsi="Times New Roman" w:eastAsia="宋体" w:cs="Times New Roman"/>
                  <w:color w:val="000000"/>
                  <w:spacing w:val="7"/>
                  <w:kern w:val="0"/>
                  <w:sz w:val="24"/>
                  <w:lang w:val="en-US"/>
                </w:rPr>
                <w:delText>主营业务</w:delText>
              </w:r>
            </w:del>
            <w:ins w:id="11" w:author="黄海丹" w:date="2026-01-15T21:03:19Z">
              <w:r>
                <w:rPr>
                  <w:rFonts w:hint="eastAsia" w:ascii="Times New Roman" w:hAnsi="Times New Roman" w:eastAsia="宋体" w:cs="Times New Roman"/>
                  <w:color w:val="000000"/>
                  <w:spacing w:val="7"/>
                  <w:kern w:val="0"/>
                  <w:sz w:val="24"/>
                  <w:lang w:val="en-US" w:eastAsia="zh-CN"/>
                </w:rPr>
                <w:t>营业</w:t>
              </w:r>
            </w:ins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收入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7"/>
                <w:kern w:val="0"/>
                <w:sz w:val="24"/>
                <w:lang w:eastAsia="zh-CN"/>
              </w:rPr>
              <w:t>亿</w:t>
            </w: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元）</w:t>
            </w:r>
          </w:p>
        </w:tc>
        <w:tc>
          <w:tcPr>
            <w:tcW w:w="219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7"/>
                <w:kern w:val="0"/>
                <w:sz w:val="24"/>
              </w:rPr>
            </w:pPr>
          </w:p>
        </w:tc>
        <w:tc>
          <w:tcPr>
            <w:tcW w:w="219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7"/>
                <w:kern w:val="0"/>
                <w:sz w:val="24"/>
              </w:rPr>
            </w:pPr>
          </w:p>
        </w:tc>
        <w:tc>
          <w:tcPr>
            <w:tcW w:w="219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7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  <w:jc w:val="center"/>
        </w:trPr>
        <w:tc>
          <w:tcPr>
            <w:tcW w:w="25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254" w:firstLineChars="10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  <w:t>2.</w:t>
            </w: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利润总额（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7"/>
                <w:kern w:val="0"/>
                <w:sz w:val="24"/>
                <w:lang w:eastAsia="zh-CN"/>
              </w:rPr>
              <w:t>亿</w:t>
            </w: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元）</w:t>
            </w:r>
          </w:p>
        </w:tc>
        <w:tc>
          <w:tcPr>
            <w:tcW w:w="219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  <w:u w:val="single"/>
              </w:rPr>
            </w:pPr>
          </w:p>
        </w:tc>
        <w:tc>
          <w:tcPr>
            <w:tcW w:w="219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  <w:u w:val="single"/>
              </w:rPr>
            </w:pPr>
          </w:p>
        </w:tc>
        <w:tc>
          <w:tcPr>
            <w:tcW w:w="219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  <w:u w:val="singl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  <w:jc w:val="center"/>
        </w:trPr>
        <w:tc>
          <w:tcPr>
            <w:tcW w:w="25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254" w:firstLineChars="10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  <w:t>3.</w:t>
            </w: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利润增长率（</w:t>
            </w:r>
            <w:r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  <w:t>%</w:t>
            </w: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）</w:t>
            </w:r>
          </w:p>
        </w:tc>
        <w:tc>
          <w:tcPr>
            <w:tcW w:w="219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  <w:u w:val="single"/>
              </w:rPr>
            </w:pPr>
          </w:p>
        </w:tc>
        <w:tc>
          <w:tcPr>
            <w:tcW w:w="219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  <w:u w:val="single"/>
              </w:rPr>
            </w:pPr>
          </w:p>
        </w:tc>
        <w:tc>
          <w:tcPr>
            <w:tcW w:w="219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  <w:u w:val="singl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9117" w:type="dxa"/>
            <w:gridSpan w:val="1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37" w:right="134" w:hanging="125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7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color w:val="000000"/>
                <w:spacing w:val="7"/>
                <w:kern w:val="0"/>
                <w:sz w:val="28"/>
                <w:szCs w:val="28"/>
              </w:rPr>
              <w:t>二、产品创新力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1" w:hRule="atLeast"/>
          <w:jc w:val="center"/>
        </w:trPr>
        <w:tc>
          <w:tcPr>
            <w:tcW w:w="3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37" w:right="134" w:hanging="125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主营产品技术创新成果认定</w:t>
            </w:r>
          </w:p>
        </w:tc>
        <w:tc>
          <w:tcPr>
            <w:tcW w:w="5720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73" w:lineRule="auto"/>
              <w:ind w:firstLine="240" w:firstLineChars="10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创新成果得到相关部门认定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right="134" w:firstLine="240" w:firstLineChars="100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有（</w:t>
            </w:r>
            <w:r>
              <w:rPr>
                <w:rFonts w:ascii="Times New Roman" w:hAnsi="Times New Roman" w:eastAsia="Times New Roman" w:cs="Times New Roman"/>
                <w:color w:val="000000"/>
                <w:spacing w:val="-20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国家级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20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省级）（注：需提供佐证材料）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 xml:space="preserve">         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right="134" w:firstLine="240" w:firstLineChars="100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  <w:jc w:val="center"/>
        </w:trPr>
        <w:tc>
          <w:tcPr>
            <w:tcW w:w="3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主营产品有效专利数量（个）</w:t>
            </w:r>
          </w:p>
        </w:tc>
        <w:tc>
          <w:tcPr>
            <w:tcW w:w="5720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right="134" w:firstLine="240" w:firstLineChars="100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产品有效专利：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u w:val="single" w:color="000000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（个）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right="134" w:firstLine="240" w:firstLineChars="100"/>
              <w:textAlignment w:val="baseline"/>
              <w:rPr>
                <w:rFonts w:ascii="Times New Roman" w:hAnsi="Times New Roman" w:cs="Times New Roman"/>
                <w:color w:val="000000"/>
                <w:kern w:val="0"/>
                <w:sz w:val="24"/>
                <w:u w:val="singl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（注：需提供佐证材料）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  <w:jc w:val="center"/>
        </w:trPr>
        <w:tc>
          <w:tcPr>
            <w:tcW w:w="25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主营产品参与制定国际和国家标准</w:t>
            </w:r>
          </w:p>
        </w:tc>
        <w:tc>
          <w:tcPr>
            <w:tcW w:w="6584" w:type="dxa"/>
            <w:gridSpan w:val="1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国际标准：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（个）</w:t>
            </w:r>
          </w:p>
          <w:p>
            <w:pPr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国家标准：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（个）</w:t>
            </w:r>
          </w:p>
          <w:p>
            <w:pPr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（注：需提供佐证材料）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  <w:jc w:val="center"/>
        </w:trPr>
        <w:tc>
          <w:tcPr>
            <w:tcW w:w="25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指标名称</w:t>
            </w:r>
          </w:p>
        </w:tc>
        <w:tc>
          <w:tcPr>
            <w:tcW w:w="207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7"/>
                <w:kern w:val="0"/>
                <w:sz w:val="24"/>
                <w:lang w:val="en-US" w:eastAsia="zh-CN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年</w:t>
            </w:r>
          </w:p>
        </w:tc>
        <w:tc>
          <w:tcPr>
            <w:tcW w:w="2298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7"/>
                <w:kern w:val="0"/>
                <w:sz w:val="24"/>
                <w:lang w:val="en-US" w:eastAsia="zh-CN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年</w:t>
            </w:r>
          </w:p>
        </w:tc>
        <w:tc>
          <w:tcPr>
            <w:tcW w:w="22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7"/>
                <w:kern w:val="0"/>
                <w:sz w:val="24"/>
                <w:lang w:val="en-US" w:eastAsia="zh-CN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8" w:hRule="atLeast"/>
          <w:jc w:val="center"/>
        </w:trPr>
        <w:tc>
          <w:tcPr>
            <w:tcW w:w="25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企业研发投入强度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  <w:t>%</w:t>
            </w: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）</w:t>
            </w:r>
          </w:p>
        </w:tc>
        <w:tc>
          <w:tcPr>
            <w:tcW w:w="207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298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2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9117" w:type="dxa"/>
            <w:gridSpan w:val="1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37" w:right="134" w:hanging="125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7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color w:val="000000"/>
                <w:spacing w:val="7"/>
                <w:kern w:val="0"/>
                <w:sz w:val="28"/>
                <w:szCs w:val="28"/>
              </w:rPr>
              <w:t>三、市场竞争力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3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06"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10"/>
                <w:kern w:val="0"/>
                <w:sz w:val="24"/>
              </w:rPr>
              <w:t>品牌所属主要产品品类</w:t>
            </w:r>
          </w:p>
        </w:tc>
        <w:tc>
          <w:tcPr>
            <w:tcW w:w="5720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37" w:right="134" w:hanging="125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7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3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06"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10"/>
                <w:kern w:val="0"/>
                <w:sz w:val="24"/>
              </w:rPr>
              <w:t>指标名称</w:t>
            </w:r>
          </w:p>
        </w:tc>
        <w:tc>
          <w:tcPr>
            <w:tcW w:w="194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06"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10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10"/>
                <w:kern w:val="0"/>
                <w:sz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10"/>
                <w:kern w:val="0"/>
                <w:sz w:val="24"/>
                <w:lang w:val="en-US" w:eastAsia="zh-CN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spacing w:val="10"/>
                <w:kern w:val="0"/>
                <w:sz w:val="24"/>
              </w:rPr>
              <w:t>年</w:t>
            </w:r>
          </w:p>
        </w:tc>
        <w:tc>
          <w:tcPr>
            <w:tcW w:w="194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06"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10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10"/>
                <w:kern w:val="0"/>
                <w:sz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10"/>
                <w:kern w:val="0"/>
                <w:sz w:val="24"/>
                <w:lang w:val="en-US" w:eastAsia="zh-CN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spacing w:val="10"/>
                <w:kern w:val="0"/>
                <w:sz w:val="24"/>
              </w:rPr>
              <w:t>年</w:t>
            </w:r>
          </w:p>
        </w:tc>
        <w:tc>
          <w:tcPr>
            <w:tcW w:w="18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06"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10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10"/>
                <w:kern w:val="0"/>
                <w:sz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10"/>
                <w:kern w:val="0"/>
                <w:sz w:val="24"/>
                <w:lang w:val="en-US" w:eastAsia="zh-CN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spacing w:val="10"/>
                <w:kern w:val="0"/>
                <w:sz w:val="24"/>
              </w:rPr>
              <w:t>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3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130" w:firstLineChars="5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10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10"/>
                <w:kern w:val="0"/>
                <w:sz w:val="24"/>
              </w:rPr>
              <w:t>1.</w:t>
            </w:r>
            <w:r>
              <w:rPr>
                <w:rFonts w:ascii="Times New Roman" w:hAnsi="Times New Roman" w:eastAsia="宋体" w:cs="Times New Roman"/>
                <w:color w:val="000000"/>
                <w:spacing w:val="10"/>
                <w:kern w:val="0"/>
                <w:sz w:val="24"/>
              </w:rPr>
              <w:t>主要品类产值规模（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10"/>
                <w:kern w:val="0"/>
                <w:sz w:val="24"/>
                <w:lang w:eastAsia="zh-CN"/>
              </w:rPr>
              <w:t>亿元</w:t>
            </w:r>
            <w:r>
              <w:rPr>
                <w:rFonts w:ascii="Times New Roman" w:hAnsi="Times New Roman" w:eastAsia="宋体" w:cs="Times New Roman"/>
                <w:color w:val="000000"/>
                <w:spacing w:val="10"/>
                <w:kern w:val="0"/>
                <w:sz w:val="24"/>
              </w:rPr>
              <w:t>）</w:t>
            </w:r>
          </w:p>
        </w:tc>
        <w:tc>
          <w:tcPr>
            <w:tcW w:w="194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37" w:right="134" w:hanging="125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7"/>
                <w:kern w:val="0"/>
                <w:sz w:val="28"/>
                <w:szCs w:val="28"/>
              </w:rPr>
            </w:pPr>
          </w:p>
        </w:tc>
        <w:tc>
          <w:tcPr>
            <w:tcW w:w="194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37" w:right="134" w:hanging="125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7"/>
                <w:kern w:val="0"/>
                <w:sz w:val="28"/>
                <w:szCs w:val="28"/>
              </w:rPr>
            </w:pPr>
          </w:p>
        </w:tc>
        <w:tc>
          <w:tcPr>
            <w:tcW w:w="18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37" w:right="134" w:hanging="125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7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3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numPr>
                <w:ilvl w:val="-1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10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pacing w:val="10"/>
                <w:kern w:val="0"/>
                <w:sz w:val="24"/>
                <w:lang w:val="en-US" w:eastAsia="zh-CN"/>
              </w:rPr>
              <w:t>2.</w:t>
            </w:r>
            <w:r>
              <w:rPr>
                <w:rFonts w:ascii="Times New Roman" w:hAnsi="Times New Roman" w:eastAsia="宋体" w:cs="Times New Roman"/>
                <w:color w:val="000000"/>
                <w:spacing w:val="10"/>
                <w:kern w:val="0"/>
                <w:sz w:val="24"/>
              </w:rPr>
              <w:t>主要品类国内市场销售</w:t>
            </w:r>
          </w:p>
          <w:p>
            <w:pPr>
              <w:widowControl/>
              <w:numPr>
                <w:ilvl w:val="-1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1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10"/>
                <w:kern w:val="0"/>
                <w:sz w:val="24"/>
              </w:rPr>
              <w:t>规模（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10"/>
                <w:kern w:val="0"/>
                <w:sz w:val="24"/>
                <w:lang w:eastAsia="zh-CN"/>
              </w:rPr>
              <w:t>亿元</w:t>
            </w:r>
            <w:r>
              <w:rPr>
                <w:rFonts w:ascii="Times New Roman" w:hAnsi="Times New Roman" w:eastAsia="宋体" w:cs="Times New Roman"/>
                <w:color w:val="000000"/>
                <w:spacing w:val="10"/>
                <w:kern w:val="0"/>
                <w:sz w:val="24"/>
              </w:rPr>
              <w:t>）</w:t>
            </w:r>
          </w:p>
        </w:tc>
        <w:tc>
          <w:tcPr>
            <w:tcW w:w="194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37" w:right="134" w:hanging="125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7"/>
                <w:kern w:val="0"/>
                <w:sz w:val="28"/>
                <w:szCs w:val="28"/>
              </w:rPr>
            </w:pPr>
          </w:p>
        </w:tc>
        <w:tc>
          <w:tcPr>
            <w:tcW w:w="194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37" w:right="134" w:hanging="125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7"/>
                <w:kern w:val="0"/>
                <w:sz w:val="28"/>
                <w:szCs w:val="28"/>
              </w:rPr>
            </w:pPr>
          </w:p>
        </w:tc>
        <w:tc>
          <w:tcPr>
            <w:tcW w:w="18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37" w:right="134" w:hanging="125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7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3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130" w:firstLineChars="5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10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10"/>
                <w:kern w:val="0"/>
                <w:sz w:val="24"/>
              </w:rPr>
              <w:t>3.</w:t>
            </w:r>
            <w:r>
              <w:rPr>
                <w:rFonts w:ascii="Times New Roman" w:hAnsi="Times New Roman" w:eastAsia="宋体" w:cs="Times New Roman"/>
                <w:color w:val="000000"/>
                <w:spacing w:val="10"/>
                <w:kern w:val="0"/>
                <w:sz w:val="24"/>
              </w:rPr>
              <w:t>主要品类国内市场占有率（</w:t>
            </w:r>
            <w:r>
              <w:rPr>
                <w:rFonts w:ascii="Times New Roman" w:hAnsi="Times New Roman" w:eastAsia="Times New Roman" w:cs="Times New Roman"/>
                <w:color w:val="000000"/>
                <w:spacing w:val="10"/>
                <w:kern w:val="0"/>
                <w:sz w:val="24"/>
              </w:rPr>
              <w:t>%</w:t>
            </w:r>
            <w:r>
              <w:rPr>
                <w:rFonts w:ascii="Times New Roman" w:hAnsi="Times New Roman" w:eastAsia="宋体" w:cs="Times New Roman"/>
                <w:color w:val="000000"/>
                <w:spacing w:val="10"/>
                <w:kern w:val="0"/>
                <w:sz w:val="24"/>
              </w:rPr>
              <w:t>）</w:t>
            </w:r>
          </w:p>
        </w:tc>
        <w:tc>
          <w:tcPr>
            <w:tcW w:w="194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37" w:right="134" w:hanging="125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7"/>
                <w:kern w:val="0"/>
                <w:sz w:val="28"/>
                <w:szCs w:val="28"/>
              </w:rPr>
            </w:pPr>
          </w:p>
        </w:tc>
        <w:tc>
          <w:tcPr>
            <w:tcW w:w="194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37" w:right="134" w:hanging="125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7"/>
                <w:kern w:val="0"/>
                <w:sz w:val="28"/>
                <w:szCs w:val="28"/>
              </w:rPr>
            </w:pPr>
          </w:p>
        </w:tc>
        <w:tc>
          <w:tcPr>
            <w:tcW w:w="18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37" w:right="134" w:hanging="125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7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3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numPr>
                <w:ilvl w:val="-1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10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pacing w:val="10"/>
                <w:kern w:val="0"/>
                <w:sz w:val="24"/>
                <w:lang w:val="en-US" w:eastAsia="zh-CN"/>
              </w:rPr>
              <w:t>4.</w:t>
            </w:r>
            <w:r>
              <w:rPr>
                <w:rFonts w:ascii="Times New Roman" w:hAnsi="Times New Roman" w:eastAsia="宋体" w:cs="Times New Roman"/>
                <w:color w:val="000000"/>
                <w:spacing w:val="10"/>
                <w:kern w:val="0"/>
                <w:sz w:val="24"/>
              </w:rPr>
              <w:t>主要品类国际市场销售</w:t>
            </w:r>
          </w:p>
          <w:p>
            <w:pPr>
              <w:widowControl/>
              <w:numPr>
                <w:ilvl w:val="-1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1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10"/>
                <w:kern w:val="0"/>
                <w:sz w:val="24"/>
              </w:rPr>
              <w:t>规模（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10"/>
                <w:kern w:val="0"/>
                <w:sz w:val="24"/>
                <w:lang w:eastAsia="zh-CN"/>
              </w:rPr>
              <w:t>亿元</w:t>
            </w:r>
            <w:r>
              <w:rPr>
                <w:rFonts w:ascii="Times New Roman" w:hAnsi="Times New Roman" w:eastAsia="宋体" w:cs="Times New Roman"/>
                <w:color w:val="000000"/>
                <w:spacing w:val="10"/>
                <w:kern w:val="0"/>
                <w:sz w:val="24"/>
              </w:rPr>
              <w:t>）</w:t>
            </w:r>
          </w:p>
        </w:tc>
        <w:tc>
          <w:tcPr>
            <w:tcW w:w="194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37" w:right="134" w:hanging="125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7"/>
                <w:kern w:val="0"/>
                <w:sz w:val="28"/>
                <w:szCs w:val="28"/>
              </w:rPr>
            </w:pPr>
          </w:p>
        </w:tc>
        <w:tc>
          <w:tcPr>
            <w:tcW w:w="194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37" w:right="134" w:hanging="125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7"/>
                <w:kern w:val="0"/>
                <w:sz w:val="28"/>
                <w:szCs w:val="28"/>
              </w:rPr>
            </w:pPr>
          </w:p>
        </w:tc>
        <w:tc>
          <w:tcPr>
            <w:tcW w:w="18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37" w:right="134" w:hanging="125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7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3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130" w:firstLineChars="5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10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10"/>
                <w:kern w:val="0"/>
                <w:sz w:val="24"/>
              </w:rPr>
              <w:t>5.</w:t>
            </w:r>
            <w:r>
              <w:rPr>
                <w:rFonts w:ascii="Times New Roman" w:hAnsi="Times New Roman" w:eastAsia="宋体" w:cs="Times New Roman"/>
                <w:color w:val="000000"/>
                <w:spacing w:val="10"/>
                <w:kern w:val="0"/>
                <w:sz w:val="24"/>
              </w:rPr>
              <w:t>主要品类国际市场占有率（</w:t>
            </w:r>
            <w:r>
              <w:rPr>
                <w:rFonts w:ascii="Times New Roman" w:hAnsi="Times New Roman" w:eastAsia="Times New Roman" w:cs="Times New Roman"/>
                <w:color w:val="000000"/>
                <w:spacing w:val="10"/>
                <w:kern w:val="0"/>
                <w:sz w:val="24"/>
              </w:rPr>
              <w:t>%</w:t>
            </w:r>
            <w:r>
              <w:rPr>
                <w:rFonts w:ascii="Times New Roman" w:hAnsi="Times New Roman" w:eastAsia="宋体" w:cs="Times New Roman"/>
                <w:color w:val="000000"/>
                <w:spacing w:val="10"/>
                <w:kern w:val="0"/>
                <w:sz w:val="24"/>
              </w:rPr>
              <w:t>）</w:t>
            </w:r>
          </w:p>
        </w:tc>
        <w:tc>
          <w:tcPr>
            <w:tcW w:w="194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37" w:right="134" w:hanging="125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7"/>
                <w:kern w:val="0"/>
                <w:sz w:val="28"/>
                <w:szCs w:val="28"/>
              </w:rPr>
            </w:pPr>
          </w:p>
        </w:tc>
        <w:tc>
          <w:tcPr>
            <w:tcW w:w="194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37" w:right="134" w:hanging="125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7"/>
                <w:kern w:val="0"/>
                <w:sz w:val="28"/>
                <w:szCs w:val="28"/>
              </w:rPr>
            </w:pPr>
          </w:p>
        </w:tc>
        <w:tc>
          <w:tcPr>
            <w:tcW w:w="18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37" w:right="134" w:hanging="125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7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9117" w:type="dxa"/>
            <w:gridSpan w:val="1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37" w:right="134" w:hanging="125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7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color w:val="000000"/>
                <w:spacing w:val="7"/>
                <w:kern w:val="0"/>
                <w:sz w:val="28"/>
                <w:szCs w:val="28"/>
              </w:rPr>
              <w:t>四、品牌影响力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25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7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企业品牌名称</w:t>
            </w:r>
          </w:p>
        </w:tc>
        <w:tc>
          <w:tcPr>
            <w:tcW w:w="6584" w:type="dxa"/>
            <w:gridSpan w:val="1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7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（注：需附品牌标识、宣传语等材料）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25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7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品牌创立时间</w:t>
            </w:r>
          </w:p>
        </w:tc>
        <w:tc>
          <w:tcPr>
            <w:tcW w:w="6584" w:type="dxa"/>
            <w:gridSpan w:val="1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7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25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7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品牌申报类型</w:t>
            </w:r>
          </w:p>
        </w:tc>
        <w:tc>
          <w:tcPr>
            <w:tcW w:w="6584" w:type="dxa"/>
            <w:gridSpan w:val="1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240" w:firstLineChars="100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7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历史经典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 xml:space="preserve">    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时代优品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 xml:space="preserve">    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潮流新锐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25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7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商标注册情况</w:t>
            </w:r>
          </w:p>
        </w:tc>
        <w:tc>
          <w:tcPr>
            <w:tcW w:w="6584" w:type="dxa"/>
            <w:gridSpan w:val="1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tabs>
                <w:tab w:val="left" w:pos="4463"/>
              </w:tabs>
              <w:autoSpaceDE w:val="0"/>
              <w:spacing w:before="1" w:line="273" w:lineRule="auto"/>
              <w:ind w:right="703" w:firstLine="240" w:firstLineChars="100"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注册商标</w:t>
            </w:r>
          </w:p>
          <w:p>
            <w:pPr>
              <w:tabs>
                <w:tab w:val="left" w:pos="4460"/>
              </w:tabs>
              <w:autoSpaceDE w:val="0"/>
              <w:spacing w:before="1" w:line="273" w:lineRule="auto"/>
              <w:ind w:right="703" w:firstLine="240" w:firstLineChars="100"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持有主体：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u w:val="single" w:color="000000"/>
              </w:rPr>
              <w:tab/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 xml:space="preserve"> </w:t>
            </w:r>
          </w:p>
          <w:p>
            <w:pPr>
              <w:tabs>
                <w:tab w:val="left" w:pos="4463"/>
              </w:tabs>
              <w:autoSpaceDE w:val="0"/>
              <w:spacing w:before="1" w:line="273" w:lineRule="auto"/>
              <w:ind w:right="703" w:firstLine="240" w:firstLineChars="100"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u w:val="single" w:color="00000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证书编号：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u w:val="single" w:color="000000"/>
              </w:rPr>
              <w:tab/>
            </w:r>
          </w:p>
          <w:p>
            <w:pPr>
              <w:tabs>
                <w:tab w:val="left" w:pos="4463"/>
              </w:tabs>
              <w:autoSpaceDE w:val="0"/>
              <w:spacing w:before="1" w:line="273" w:lineRule="auto"/>
              <w:ind w:right="703" w:firstLine="240" w:firstLineChars="100"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u w:val="single" w:color="00000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是否在有效期内：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是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 xml:space="preserve">    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否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注册时间：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u w:val="single" w:color="000000"/>
              </w:rPr>
              <w:tab/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u w:val="single" w:color="000000"/>
              </w:rPr>
              <w:t xml:space="preserve">                         </w:t>
            </w:r>
          </w:p>
          <w:p>
            <w:pPr>
              <w:tabs>
                <w:tab w:val="left" w:pos="4463"/>
              </w:tabs>
              <w:autoSpaceDE w:val="0"/>
              <w:spacing w:before="1" w:line="273" w:lineRule="auto"/>
              <w:ind w:right="703" w:firstLine="240" w:firstLineChars="100"/>
              <w:jc w:val="left"/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7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（注：需提供佐证材料）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7" w:hRule="atLeast"/>
          <w:jc w:val="center"/>
        </w:trPr>
        <w:tc>
          <w:tcPr>
            <w:tcW w:w="25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37" w:right="134" w:hanging="125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13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13"/>
                <w:kern w:val="0"/>
                <w:sz w:val="24"/>
              </w:rPr>
              <w:t>品牌知名度</w:t>
            </w:r>
          </w:p>
        </w:tc>
        <w:tc>
          <w:tcPr>
            <w:tcW w:w="6584" w:type="dxa"/>
            <w:gridSpan w:val="1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入选世界品牌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>500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强</w:t>
            </w:r>
          </w:p>
          <w:p>
            <w:pPr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入选中国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>500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最具价值品牌</w:t>
            </w:r>
            <w:r>
              <w:rPr>
                <w:rStyle w:val="17"/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footnoteReference w:id="1"/>
            </w:r>
          </w:p>
          <w:p>
            <w:pPr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textAlignment w:val="baseline"/>
              <w:rPr>
                <w:rFonts w:ascii="Times New Roman" w:hAnsi="Times New Roman" w:eastAsia="Arial" w:cs="Times New Roman"/>
                <w:color w:val="000000"/>
                <w:spacing w:val="1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其他，榜单名称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u w:val="single"/>
              </w:rPr>
              <w:t xml:space="preserve">            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（注：需提供佐证材料）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8" w:hRule="atLeast"/>
          <w:jc w:val="center"/>
        </w:trPr>
        <w:tc>
          <w:tcPr>
            <w:tcW w:w="25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1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10"/>
                <w:kern w:val="0"/>
                <w:sz w:val="24"/>
              </w:rPr>
              <w:t>品牌培育管理体系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10"/>
                <w:kern w:val="0"/>
                <w:sz w:val="24"/>
              </w:rPr>
              <w:t>建设</w:t>
            </w:r>
          </w:p>
        </w:tc>
        <w:tc>
          <w:tcPr>
            <w:tcW w:w="6584" w:type="dxa"/>
            <w:gridSpan w:val="1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品牌持有主体建立品牌管理运营机构</w:t>
            </w:r>
          </w:p>
          <w:p>
            <w:pPr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有，机构名称：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u w:val="single"/>
              </w:rPr>
              <w:t xml:space="preserve">          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（注：需提供佐证材料）</w:t>
            </w:r>
          </w:p>
          <w:p>
            <w:pPr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无</w:t>
            </w:r>
          </w:p>
          <w:p>
            <w:pPr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品牌持有主体制定品牌管理制度规范</w:t>
            </w:r>
          </w:p>
          <w:p>
            <w:pPr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left="365" w:leftChars="114" w:firstLine="0" w:firstLineChars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有，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u w:val="single"/>
              </w:rPr>
              <w:t xml:space="preserve">                   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（注：需提供佐证材料）</w:t>
            </w:r>
          </w:p>
          <w:p>
            <w:pPr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left="365" w:leftChars="114" w:firstLine="0" w:firstLineChars="0"/>
              <w:jc w:val="left"/>
              <w:textAlignment w:val="baseline"/>
              <w:rPr>
                <w:rFonts w:ascii="Times New Roman" w:hAnsi="Times New Roman" w:eastAsia="Arial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3" w:hRule="atLeast"/>
          <w:jc w:val="center"/>
        </w:trPr>
        <w:tc>
          <w:tcPr>
            <w:tcW w:w="25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37" w:right="134" w:hanging="125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获得品牌荣誉称号</w:t>
            </w:r>
          </w:p>
        </w:tc>
        <w:tc>
          <w:tcPr>
            <w:tcW w:w="6584" w:type="dxa"/>
            <w:gridSpan w:val="1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获得国家级政府部门、全国性行业协会、国际权威机构颁发的荣誉称号</w:t>
            </w:r>
          </w:p>
          <w:p>
            <w:pPr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有，名称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u w:val="single"/>
              </w:rPr>
              <w:t xml:space="preserve">            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（注：需提供佐证材料）</w:t>
            </w:r>
          </w:p>
          <w:p>
            <w:pPr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textAlignment w:val="baseline"/>
              <w:rPr>
                <w:rFonts w:ascii="Times New Roman" w:hAnsi="Times New Roman" w:eastAsia="Arial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  <w:jc w:val="center"/>
        </w:trPr>
        <w:tc>
          <w:tcPr>
            <w:tcW w:w="9117" w:type="dxa"/>
            <w:gridSpan w:val="13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vAlign w:val="center"/>
          </w:tcPr>
          <w:p>
            <w:pPr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94" w:firstLineChars="10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spacing w:val="7"/>
                <w:kern w:val="0"/>
                <w:sz w:val="28"/>
                <w:szCs w:val="28"/>
              </w:rPr>
              <w:t>五、文化赋能力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  <w:jc w:val="center"/>
        </w:trPr>
        <w:tc>
          <w:tcPr>
            <w:tcW w:w="2533" w:type="dxa"/>
            <w:vMerge w:val="restart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工业设计水平</w:t>
            </w:r>
          </w:p>
        </w:tc>
        <w:tc>
          <w:tcPr>
            <w:tcW w:w="658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vAlign w:val="center"/>
          </w:tcPr>
          <w:p>
            <w:pPr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设计作品获得世界级、国家级奖项</w:t>
            </w:r>
          </w:p>
          <w:p>
            <w:pPr>
              <w:widowControl/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有，名称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u w:val="single"/>
              </w:rPr>
              <w:t xml:space="preserve">            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（注：需提供佐证材料）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 xml:space="preserve"> </w:t>
            </w:r>
          </w:p>
          <w:p>
            <w:pPr>
              <w:widowControl/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6" w:hRule="atLeast"/>
          <w:jc w:val="center"/>
        </w:trPr>
        <w:tc>
          <w:tcPr>
            <w:tcW w:w="2533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658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国家级、省级企业工业设计中心</w:t>
            </w:r>
          </w:p>
          <w:p>
            <w:pPr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有，名称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u w:val="single"/>
              </w:rPr>
              <w:t xml:space="preserve">            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（注：需提供佐证材料）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 xml:space="preserve"> </w:t>
            </w:r>
          </w:p>
          <w:p>
            <w:pPr>
              <w:widowControl/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3" w:hRule="atLeast"/>
          <w:jc w:val="center"/>
        </w:trPr>
        <w:tc>
          <w:tcPr>
            <w:tcW w:w="253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1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10"/>
                <w:kern w:val="0"/>
                <w:sz w:val="24"/>
              </w:rPr>
              <w:t>文化推广交流</w:t>
            </w:r>
          </w:p>
        </w:tc>
        <w:tc>
          <w:tcPr>
            <w:tcW w:w="6584" w:type="dxa"/>
            <w:gridSpan w:val="1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insoku w:val="0"/>
              <w:autoSpaceDE w:val="0"/>
              <w:autoSpaceDN w:val="0"/>
              <w:spacing w:line="273" w:lineRule="auto"/>
              <w:ind w:firstLine="240" w:firstLineChars="100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品牌来自国家工业遗产所在地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73" w:lineRule="auto"/>
              <w:ind w:firstLine="240" w:firstLineChars="100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是，名称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u w:val="single" w:color="000000"/>
              </w:rPr>
              <w:t xml:space="preserve">      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（注：需提供佐证材料）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73" w:lineRule="auto"/>
              <w:ind w:firstLine="240" w:firstLineChars="100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否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73" w:lineRule="auto"/>
              <w:ind w:firstLine="240" w:firstLineChars="100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建立品牌博物馆、展览馆、档案馆、体验馆等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73" w:lineRule="auto"/>
              <w:ind w:left="0" w:leftChars="0" w:firstLine="240" w:firstLineChars="100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有，数量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u w:val="single" w:color="000000"/>
              </w:rPr>
              <w:t xml:space="preserve">  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个，具体名称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u w:val="single" w:color="000000"/>
              </w:rPr>
              <w:t xml:space="preserve">   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（注：需提供佐证材料）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 xml:space="preserve"> 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73" w:lineRule="auto"/>
              <w:ind w:left="0" w:leftChars="0" w:firstLine="240" w:firstLineChars="100"/>
              <w:textAlignment w:val="baseline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  <w:jc w:val="center"/>
        </w:trPr>
        <w:tc>
          <w:tcPr>
            <w:tcW w:w="2533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eastAsia="宋体" w:cs="Times New Roman"/>
                <w:color w:val="000000"/>
                <w:spacing w:val="10"/>
                <w:kern w:val="0"/>
                <w:sz w:val="24"/>
              </w:rPr>
            </w:pPr>
          </w:p>
        </w:tc>
        <w:tc>
          <w:tcPr>
            <w:tcW w:w="6584" w:type="dxa"/>
            <w:gridSpan w:val="1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73" w:lineRule="auto"/>
              <w:ind w:firstLine="240" w:firstLineChars="100"/>
              <w:jc w:val="left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近三年参加国家国际论坛、展会等活动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73" w:lineRule="auto"/>
              <w:ind w:firstLine="240" w:firstLineChars="10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是，名称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u w:val="single"/>
              </w:rPr>
              <w:t xml:space="preserve">      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（注：需提供佐证材料）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 xml:space="preserve"> 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" w:hRule="atLeast"/>
          <w:jc w:val="center"/>
        </w:trPr>
        <w:tc>
          <w:tcPr>
            <w:tcW w:w="2533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eastAsia="宋体" w:cs="Times New Roman"/>
                <w:color w:val="000000"/>
                <w:spacing w:val="10"/>
                <w:kern w:val="0"/>
                <w:sz w:val="24"/>
              </w:rPr>
            </w:pPr>
          </w:p>
        </w:tc>
        <w:tc>
          <w:tcPr>
            <w:tcW w:w="6584" w:type="dxa"/>
            <w:gridSpan w:val="1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73" w:lineRule="auto"/>
              <w:ind w:left="365" w:leftChars="114" w:firstLine="0" w:firstLineChars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近三年制作书籍、影视等文化产品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73" w:lineRule="auto"/>
              <w:ind w:firstLine="240" w:firstLineChars="100"/>
              <w:jc w:val="left"/>
              <w:textAlignment w:val="baseline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有，名称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u w:val="single" w:color="000000"/>
              </w:rPr>
              <w:t xml:space="preserve">      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（注：需提供佐证材料）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</w:rPr>
              <w:t xml:space="preserve"> 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无</w:t>
            </w:r>
          </w:p>
        </w:tc>
      </w:tr>
    </w:tbl>
    <w:p>
      <w:pPr>
        <w:widowControl/>
        <w:spacing w:line="240" w:lineRule="auto"/>
        <w:ind w:firstLine="0" w:firstLineChars="0"/>
        <w:jc w:val="left"/>
        <w:rPr>
          <w:rFonts w:ascii="Times New Roman" w:hAnsi="Times New Roman" w:cs="Times New Roman"/>
        </w:rPr>
      </w:pPr>
    </w:p>
    <w:p>
      <w:pPr>
        <w:widowControl/>
        <w:spacing w:line="240" w:lineRule="auto"/>
        <w:ind w:firstLine="0" w:firstLineChars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>
      <w:pPr>
        <w:pStyle w:val="2"/>
        <w:ind w:left="0" w:leftChars="0" w:firstLine="0" w:firstLineChars="0"/>
      </w:pPr>
      <w:r>
        <w:t>附件</w:t>
      </w:r>
      <w:r>
        <w:rPr>
          <w:rFonts w:hint="eastAsia"/>
        </w:rPr>
        <w:t>2</w:t>
      </w:r>
      <w:ins w:id="12" w:author="黄海丹" w:date="2026-01-15T21:04:53Z">
        <w:r>
          <w:rPr>
            <w:rFonts w:hint="eastAsia"/>
            <w:lang w:val="en-US" w:eastAsia="zh-CN"/>
          </w:rPr>
          <w:t>-2</w:t>
        </w:r>
      </w:ins>
    </w:p>
    <w:p>
      <w:pPr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="0" w:firstLineChars="0"/>
        <w:jc w:val="both"/>
        <w:textAlignment w:val="baseline"/>
        <w:rPr>
          <w:rFonts w:ascii="Times New Roman" w:hAnsi="Times New Roman" w:eastAsia="黑体" w:cs="Times New Roman"/>
          <w:color w:val="000000"/>
          <w:kern w:val="0"/>
          <w:sz w:val="56"/>
          <w:szCs w:val="56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800" w:lineRule="exact"/>
        <w:ind w:firstLine="0" w:firstLine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kern w:val="0"/>
          <w:sz w:val="52"/>
          <w:szCs w:val="52"/>
          <w:rPrChange w:id="13" w:author="黄海丹" w:date="2026-01-15T21:03:36Z">
            <w:rPr>
              <w:rFonts w:hint="eastAsia" w:ascii="Times New Roman" w:hAnsi="Times New Roman" w:eastAsia="方正小标宋_GBK" w:cs="Times New Roman"/>
              <w:color w:val="000000"/>
              <w:kern w:val="0"/>
              <w:sz w:val="52"/>
              <w:szCs w:val="52"/>
            </w:rPr>
          </w:rPrChange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52"/>
          <w:szCs w:val="52"/>
          <w:lang w:eastAsia="zh-CN"/>
          <w:rPrChange w:id="14" w:author="黄海丹" w:date="2026-01-15T21:03:36Z">
            <w:rPr>
              <w:rFonts w:hint="eastAsia" w:ascii="Times New Roman" w:hAnsi="Times New Roman" w:eastAsia="方正小标宋_GBK" w:cs="Times New Roman"/>
              <w:color w:val="000000"/>
              <w:kern w:val="0"/>
              <w:sz w:val="52"/>
              <w:szCs w:val="52"/>
              <w:lang w:eastAsia="zh-CN"/>
            </w:rPr>
          </w:rPrChange>
        </w:rPr>
        <w:t>广东消费名品资源库入库申报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52"/>
          <w:szCs w:val="52"/>
          <w:rPrChange w:id="15" w:author="黄海丹" w:date="2026-01-15T21:03:36Z">
            <w:rPr>
              <w:rFonts w:hint="eastAsia" w:ascii="Times New Roman" w:hAnsi="Times New Roman" w:eastAsia="方正小标宋_GBK" w:cs="Times New Roman"/>
              <w:color w:val="000000"/>
              <w:kern w:val="0"/>
              <w:sz w:val="52"/>
              <w:szCs w:val="52"/>
            </w:rPr>
          </w:rPrChange>
        </w:rPr>
        <w:t>表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800" w:lineRule="exact"/>
        <w:ind w:firstLine="0" w:firstLine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kern w:val="0"/>
          <w:sz w:val="52"/>
          <w:szCs w:val="52"/>
          <w:rPrChange w:id="16" w:author="黄海丹" w:date="2026-01-15T21:03:36Z">
            <w:rPr>
              <w:rFonts w:ascii="Times New Roman" w:hAnsi="Times New Roman" w:eastAsia="华文中宋" w:cs="Times New Roman"/>
              <w:color w:val="000000"/>
              <w:kern w:val="0"/>
              <w:sz w:val="52"/>
              <w:szCs w:val="52"/>
            </w:rPr>
          </w:rPrChange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52"/>
          <w:szCs w:val="52"/>
          <w:rPrChange w:id="17" w:author="黄海丹" w:date="2026-01-15T21:03:36Z">
            <w:rPr>
              <w:rFonts w:ascii="Times New Roman" w:hAnsi="Times New Roman" w:eastAsia="方正小标宋_GBK" w:cs="Times New Roman"/>
              <w:color w:val="000000"/>
              <w:kern w:val="0"/>
              <w:sz w:val="52"/>
              <w:szCs w:val="52"/>
            </w:rPr>
          </w:rPrChange>
        </w:rPr>
        <w:t>（区域品牌）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240" w:lineRule="auto"/>
        <w:ind w:firstLine="0" w:firstLineChars="0"/>
        <w:jc w:val="center"/>
        <w:textAlignment w:val="baseline"/>
        <w:rPr>
          <w:rFonts w:ascii="Times New Roman" w:hAnsi="Times New Roman" w:eastAsia="华文中宋" w:cs="Times New Roman"/>
          <w:b/>
          <w:bCs/>
          <w:color w:val="000000"/>
          <w:kern w:val="0"/>
          <w:sz w:val="40"/>
          <w:szCs w:val="40"/>
        </w:rPr>
      </w:pPr>
      <w:r>
        <w:rPr>
          <w:rFonts w:ascii="Times New Roman" w:hAnsi="Times New Roman" w:eastAsia="华文中宋" w:cs="Times New Roman"/>
          <w:b/>
          <w:bCs/>
          <w:color w:val="000000"/>
          <w:kern w:val="0"/>
          <w:sz w:val="40"/>
          <w:szCs w:val="40"/>
        </w:rPr>
        <w:t xml:space="preserve"> 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240" w:lineRule="auto"/>
        <w:ind w:firstLine="0" w:firstLineChars="0"/>
        <w:jc w:val="left"/>
        <w:textAlignment w:val="baseline"/>
        <w:rPr>
          <w:rFonts w:ascii="Times New Roman" w:hAnsi="Times New Roman" w:eastAsia="华文中宋" w:cs="Times New Roman"/>
          <w:b/>
          <w:bCs/>
          <w:color w:val="000000"/>
          <w:kern w:val="0"/>
          <w:sz w:val="40"/>
          <w:szCs w:val="40"/>
        </w:rPr>
      </w:pPr>
      <w:r>
        <w:rPr>
          <w:rFonts w:ascii="Times New Roman" w:hAnsi="Times New Roman" w:eastAsia="华文中宋" w:cs="Times New Roman"/>
          <w:b/>
          <w:bCs/>
          <w:color w:val="000000"/>
          <w:kern w:val="0"/>
          <w:sz w:val="40"/>
          <w:szCs w:val="40"/>
        </w:rPr>
        <w:t xml:space="preserve"> 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7" w:line="240" w:lineRule="auto"/>
        <w:ind w:firstLine="0" w:firstLineChars="0"/>
        <w:jc w:val="left"/>
        <w:textAlignment w:val="baseline"/>
        <w:rPr>
          <w:rFonts w:ascii="Times New Roman" w:hAnsi="Times New Roman" w:eastAsia="华文中宋" w:cs="Times New Roman"/>
          <w:b/>
          <w:bCs/>
          <w:color w:val="000000"/>
          <w:kern w:val="0"/>
          <w:sz w:val="57"/>
          <w:szCs w:val="57"/>
        </w:rPr>
      </w:pPr>
      <w:r>
        <w:rPr>
          <w:rFonts w:ascii="Times New Roman" w:hAnsi="Times New Roman" w:eastAsia="华文中宋" w:cs="Times New Roman"/>
          <w:b/>
          <w:bCs/>
          <w:color w:val="000000"/>
          <w:kern w:val="0"/>
          <w:sz w:val="57"/>
          <w:szCs w:val="57"/>
        </w:rPr>
        <w:t xml:space="preserve"> </w:t>
      </w:r>
    </w:p>
    <w:p>
      <w:pPr>
        <w:tabs>
          <w:tab w:val="left" w:pos="6902"/>
        </w:tabs>
        <w:kinsoku w:val="0"/>
        <w:autoSpaceDE w:val="0"/>
        <w:autoSpaceDN w:val="0"/>
        <w:adjustRightInd w:val="0"/>
        <w:snapToGrid w:val="0"/>
        <w:spacing w:after="120" w:line="355" w:lineRule="auto"/>
        <w:ind w:left="1399" w:right="1624" w:firstLine="0" w:firstLineChars="0"/>
        <w:jc w:val="left"/>
        <w:textAlignment w:val="baseline"/>
        <w:rPr>
          <w:rFonts w:ascii="Times New Roman" w:hAnsi="Times New Roman" w:eastAsia="Arial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Arial" w:cs="Times New Roman"/>
          <w:color w:val="000000"/>
          <w:kern w:val="0"/>
          <w:sz w:val="28"/>
          <w:szCs w:val="28"/>
        </w:rPr>
        <w:t xml:space="preserve"> </w:t>
      </w:r>
    </w:p>
    <w:p>
      <w:pPr>
        <w:tabs>
          <w:tab w:val="left" w:pos="6902"/>
        </w:tabs>
        <w:kinsoku w:val="0"/>
        <w:autoSpaceDE w:val="0"/>
        <w:autoSpaceDN w:val="0"/>
        <w:adjustRightInd w:val="0"/>
        <w:snapToGrid w:val="0"/>
        <w:spacing w:after="120" w:line="355" w:lineRule="auto"/>
        <w:ind w:left="1399" w:right="1624" w:firstLine="0" w:firstLineChars="0"/>
        <w:jc w:val="left"/>
        <w:textAlignment w:val="baseline"/>
        <w:rPr>
          <w:rFonts w:ascii="Times New Roman" w:hAnsi="Times New Roman" w:eastAsia="Arial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Arial" w:cs="Times New Roman"/>
          <w:color w:val="000000"/>
          <w:kern w:val="0"/>
          <w:sz w:val="28"/>
          <w:szCs w:val="28"/>
        </w:rPr>
        <w:t xml:space="preserve"> </w:t>
      </w:r>
    </w:p>
    <w:p>
      <w:pPr>
        <w:tabs>
          <w:tab w:val="left" w:pos="6902"/>
        </w:tabs>
        <w:kinsoku w:val="0"/>
        <w:autoSpaceDE w:val="0"/>
        <w:autoSpaceDN w:val="0"/>
        <w:adjustRightInd w:val="0"/>
        <w:snapToGrid w:val="0"/>
        <w:spacing w:after="120" w:line="355" w:lineRule="auto"/>
        <w:ind w:left="1399" w:right="1624" w:firstLine="0" w:firstLineChars="0"/>
        <w:jc w:val="left"/>
        <w:textAlignment w:val="baseline"/>
        <w:rPr>
          <w:rFonts w:ascii="Times New Roman" w:hAnsi="Times New Roman" w:eastAsia="Arial" w:cs="Times New Roman"/>
          <w:color w:val="000000"/>
          <w:kern w:val="0"/>
          <w:sz w:val="28"/>
          <w:szCs w:val="28"/>
        </w:rPr>
      </w:pPr>
    </w:p>
    <w:p>
      <w:pPr>
        <w:tabs>
          <w:tab w:val="left" w:pos="6902"/>
        </w:tabs>
        <w:kinsoku w:val="0"/>
        <w:autoSpaceDE w:val="0"/>
        <w:autoSpaceDN w:val="0"/>
        <w:adjustRightInd w:val="0"/>
        <w:snapToGrid w:val="0"/>
        <w:spacing w:after="120" w:line="355" w:lineRule="auto"/>
        <w:ind w:left="1399" w:right="1624" w:firstLine="0" w:firstLineChars="0"/>
        <w:jc w:val="left"/>
        <w:textAlignment w:val="baseline"/>
        <w:rPr>
          <w:rFonts w:ascii="Times New Roman" w:hAnsi="Times New Roman" w:eastAsia="Arial" w:cs="Times New Roman"/>
          <w:color w:val="000000"/>
          <w:kern w:val="0"/>
          <w:sz w:val="28"/>
          <w:szCs w:val="28"/>
        </w:rPr>
      </w:pPr>
    </w:p>
    <w:p>
      <w:pPr>
        <w:tabs>
          <w:tab w:val="left" w:pos="6902"/>
        </w:tabs>
        <w:kinsoku w:val="0"/>
        <w:autoSpaceDE w:val="0"/>
        <w:autoSpaceDN w:val="0"/>
        <w:adjustRightInd w:val="0"/>
        <w:snapToGrid w:val="0"/>
        <w:spacing w:after="120" w:line="355" w:lineRule="auto"/>
        <w:ind w:left="1399" w:right="1624" w:firstLine="0" w:firstLineChars="0"/>
        <w:jc w:val="left"/>
        <w:textAlignment w:val="baseline"/>
        <w:rPr>
          <w:rFonts w:ascii="Times New Roman" w:hAnsi="Times New Roman" w:eastAsia="Arial" w:cs="Times New Roman"/>
          <w:color w:val="000000"/>
          <w:kern w:val="0"/>
          <w:sz w:val="28"/>
          <w:szCs w:val="28"/>
        </w:rPr>
      </w:pPr>
    </w:p>
    <w:p>
      <w:pPr>
        <w:tabs>
          <w:tab w:val="left" w:pos="6902"/>
        </w:tabs>
        <w:kinsoku w:val="0"/>
        <w:autoSpaceDE w:val="0"/>
        <w:autoSpaceDN w:val="0"/>
        <w:adjustRightInd w:val="0"/>
        <w:snapToGrid w:val="0"/>
        <w:spacing w:after="120" w:line="355" w:lineRule="auto"/>
        <w:ind w:left="1399" w:right="1624" w:firstLine="0" w:firstLineChars="0"/>
        <w:jc w:val="left"/>
        <w:textAlignment w:val="baseline"/>
        <w:rPr>
          <w:rFonts w:ascii="Times New Roman" w:hAnsi="Times New Roman" w:eastAsia="Arial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Arial" w:cs="Times New Roman"/>
          <w:color w:val="000000"/>
          <w:kern w:val="0"/>
          <w:sz w:val="28"/>
          <w:szCs w:val="28"/>
        </w:rPr>
        <w:t xml:space="preserve"> </w:t>
      </w:r>
    </w:p>
    <w:p>
      <w:pPr>
        <w:widowControl/>
        <w:tabs>
          <w:tab w:val="left" w:pos="6902"/>
        </w:tabs>
        <w:kinsoku w:val="0"/>
        <w:autoSpaceDE w:val="0"/>
        <w:autoSpaceDN w:val="0"/>
        <w:adjustRightInd w:val="0"/>
        <w:snapToGrid w:val="0"/>
        <w:spacing w:after="120" w:line="357" w:lineRule="auto"/>
        <w:ind w:right="1366" w:firstLine="640"/>
        <w:jc w:val="left"/>
        <w:textAlignment w:val="baseline"/>
        <w:rPr>
          <w:rFonts w:ascii="Times New Roman" w:hAnsi="Times New Roman" w:cs="Times New Roman"/>
          <w:color w:val="000000"/>
          <w:kern w:val="0"/>
          <w:szCs w:val="32"/>
        </w:rPr>
      </w:pPr>
      <w:r>
        <w:rPr>
          <w:rFonts w:ascii="Times New Roman" w:hAnsi="Times New Roman" w:cs="Times New Roman"/>
          <w:color w:val="000000"/>
          <w:kern w:val="0"/>
          <w:szCs w:val="32"/>
        </w:rPr>
        <w:t>品  牌  名  称  ：</w:t>
      </w:r>
      <w:r>
        <w:rPr>
          <w:rFonts w:ascii="Times New Roman" w:hAnsi="Times New Roman" w:cs="Times New Roman"/>
          <w:color w:val="000000"/>
          <w:kern w:val="0"/>
          <w:szCs w:val="32"/>
          <w:u w:val="single"/>
        </w:rPr>
        <w:t xml:space="preserve">                     </w:t>
      </w:r>
    </w:p>
    <w:p>
      <w:pPr>
        <w:widowControl/>
        <w:tabs>
          <w:tab w:val="left" w:pos="6902"/>
        </w:tabs>
        <w:kinsoku w:val="0"/>
        <w:autoSpaceDE w:val="0"/>
        <w:autoSpaceDN w:val="0"/>
        <w:adjustRightInd w:val="0"/>
        <w:snapToGrid w:val="0"/>
        <w:spacing w:after="120" w:line="357" w:lineRule="auto"/>
        <w:ind w:right="1364" w:firstLine="640"/>
        <w:jc w:val="left"/>
        <w:textAlignment w:val="baseline"/>
        <w:rPr>
          <w:rFonts w:ascii="Times New Roman" w:hAnsi="Times New Roman" w:cs="Times New Roman"/>
          <w:color w:val="000000"/>
          <w:kern w:val="0"/>
          <w:szCs w:val="32"/>
          <w:u w:val="single"/>
        </w:rPr>
      </w:pPr>
      <w:r>
        <w:rPr>
          <w:rFonts w:ascii="Times New Roman" w:hAnsi="Times New Roman" w:cs="Times New Roman"/>
          <w:color w:val="000000"/>
          <w:kern w:val="0"/>
          <w:szCs w:val="32"/>
        </w:rPr>
        <w:t>申  报  单  位  ：</w:t>
      </w:r>
      <w:r>
        <w:rPr>
          <w:rFonts w:ascii="Times New Roman" w:hAnsi="Times New Roman" w:cs="Times New Roman"/>
          <w:color w:val="000000"/>
          <w:kern w:val="0"/>
          <w:szCs w:val="32"/>
          <w:u w:val="single"/>
        </w:rPr>
        <w:t xml:space="preserve">                      </w:t>
      </w:r>
    </w:p>
    <w:p>
      <w:pPr>
        <w:widowControl/>
        <w:tabs>
          <w:tab w:val="left" w:pos="6902"/>
        </w:tabs>
        <w:kinsoku w:val="0"/>
        <w:autoSpaceDE w:val="0"/>
        <w:autoSpaceDN w:val="0"/>
        <w:adjustRightInd w:val="0"/>
        <w:snapToGrid w:val="0"/>
        <w:spacing w:after="120" w:line="357" w:lineRule="auto"/>
        <w:ind w:right="1366" w:firstLine="640"/>
        <w:jc w:val="left"/>
        <w:textAlignment w:val="baseline"/>
        <w:rPr>
          <w:rFonts w:ascii="Times New Roman" w:hAnsi="Times New Roman" w:cs="Times New Roman"/>
          <w:color w:val="000000"/>
          <w:kern w:val="0"/>
          <w:szCs w:val="32"/>
          <w:u w:val="single"/>
        </w:rPr>
      </w:pPr>
      <w:r>
        <w:rPr>
          <w:rFonts w:ascii="Times New Roman" w:hAnsi="Times New Roman" w:cs="Times New Roman"/>
          <w:color w:val="000000"/>
          <w:kern w:val="0"/>
          <w:szCs w:val="32"/>
        </w:rPr>
        <w:t>填  报  日  期  ：</w:t>
      </w:r>
      <w:r>
        <w:rPr>
          <w:rFonts w:ascii="Times New Roman" w:hAnsi="Times New Roman" w:cs="Times New Roman"/>
          <w:color w:val="000000"/>
          <w:kern w:val="0"/>
          <w:szCs w:val="32"/>
          <w:u w:val="single" w:color="000000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Cs w:val="32"/>
          <w:u w:val="single" w:color="000000"/>
        </w:rPr>
        <w:tab/>
      </w:r>
    </w:p>
    <w:p>
      <w:pPr>
        <w:widowControl/>
        <w:kinsoku w:val="0"/>
        <w:autoSpaceDE w:val="0"/>
        <w:autoSpaceDN w:val="0"/>
        <w:adjustRightInd w:val="0"/>
        <w:snapToGrid w:val="0"/>
        <w:spacing w:line="240" w:lineRule="auto"/>
        <w:ind w:firstLine="0" w:firstLineChars="0"/>
        <w:jc w:val="left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0"/>
          <w:szCs w:val="20"/>
        </w:rPr>
        <w:t xml:space="preserve"> 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240" w:lineRule="auto"/>
        <w:ind w:firstLine="0" w:firstLineChars="0"/>
        <w:jc w:val="left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0"/>
          <w:szCs w:val="20"/>
        </w:rPr>
        <w:t xml:space="preserve"> 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240" w:lineRule="auto"/>
        <w:ind w:firstLine="0" w:firstLineChars="0"/>
        <w:jc w:val="left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0"/>
          <w:szCs w:val="20"/>
        </w:rPr>
        <w:t xml:space="preserve"> 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240" w:lineRule="auto"/>
        <w:ind w:firstLine="0" w:firstLineChars="0"/>
        <w:jc w:val="left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0"/>
          <w:szCs w:val="20"/>
        </w:rPr>
        <w:t xml:space="preserve"> 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240" w:lineRule="auto"/>
        <w:ind w:firstLine="0" w:firstLineChars="0"/>
        <w:jc w:val="left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240" w:lineRule="auto"/>
        <w:ind w:firstLine="0" w:firstLineChars="0"/>
        <w:jc w:val="left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240" w:lineRule="auto"/>
        <w:ind w:firstLine="0" w:firstLineChars="0"/>
        <w:jc w:val="left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240" w:lineRule="auto"/>
        <w:ind w:firstLine="0" w:firstLineChars="0"/>
        <w:jc w:val="left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240" w:lineRule="auto"/>
        <w:ind w:firstLine="0" w:firstLineChars="0"/>
        <w:jc w:val="left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240" w:lineRule="auto"/>
        <w:ind w:firstLine="0" w:firstLineChars="0"/>
        <w:jc w:val="left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0"/>
          <w:szCs w:val="20"/>
        </w:rPr>
        <w:t xml:space="preserve"> </w:t>
      </w:r>
    </w:p>
    <w:p>
      <w:pPr>
        <w:autoSpaceDE w:val="0"/>
        <w:spacing w:line="240" w:lineRule="auto"/>
        <w:ind w:firstLine="0" w:firstLineChars="0"/>
        <w:jc w:val="center"/>
        <w:rPr>
          <w:rFonts w:ascii="Times New Roman" w:hAnsi="Times New Roman" w:eastAsia="黑体" w:cs="Times New Roman"/>
          <w:sz w:val="36"/>
          <w:szCs w:val="36"/>
        </w:rPr>
      </w:pPr>
      <w:r>
        <w:rPr>
          <w:rFonts w:ascii="Times New Roman" w:hAnsi="Times New Roman" w:eastAsia="黑体" w:cs="Times New Roman"/>
          <w:sz w:val="36"/>
          <w:szCs w:val="36"/>
        </w:rPr>
        <w:t>广东省工业和信息化厅</w:t>
      </w:r>
    </w:p>
    <w:p>
      <w:pPr>
        <w:autoSpaceDE w:val="0"/>
        <w:spacing w:line="600" w:lineRule="exact"/>
        <w:ind w:firstLine="0" w:firstLineChars="0"/>
        <w:jc w:val="center"/>
        <w:rPr>
          <w:rFonts w:hint="default" w:ascii="Times New Roman" w:hAnsi="Times New Roman" w:eastAsia="黑体" w:cs="Times New Roman"/>
          <w:sz w:val="36"/>
          <w:szCs w:val="36"/>
          <w:lang w:val="en-US" w:eastAsia="zh-CN"/>
        </w:rPr>
      </w:pPr>
      <w:r>
        <w:rPr>
          <w:rFonts w:ascii="Times New Roman" w:hAnsi="Times New Roman" w:eastAsia="黑体" w:cs="Times New Roman"/>
          <w:sz w:val="36"/>
          <w:szCs w:val="36"/>
        </w:rPr>
        <w:t xml:space="preserve"> </w:t>
      </w:r>
      <w:r>
        <w:rPr>
          <w:rFonts w:hint="eastAsia" w:ascii="Times New Roman" w:hAnsi="Times New Roman" w:eastAsia="黑体" w:cs="Times New Roman"/>
          <w:sz w:val="36"/>
          <w:szCs w:val="36"/>
          <w:lang w:val="en-US" w:eastAsia="zh-CN"/>
        </w:rPr>
        <w:t>2026年1月制</w:t>
      </w:r>
    </w:p>
    <w:tbl>
      <w:tblPr>
        <w:tblStyle w:val="18"/>
        <w:tblW w:w="9000" w:type="dxa"/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50"/>
        <w:gridCol w:w="9"/>
        <w:gridCol w:w="1357"/>
        <w:gridCol w:w="403"/>
        <w:gridCol w:w="833"/>
        <w:gridCol w:w="252"/>
        <w:gridCol w:w="983"/>
        <w:gridCol w:w="330"/>
        <w:gridCol w:w="122"/>
        <w:gridCol w:w="206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9000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/>
              <w:autoSpaceDE/>
              <w:autoSpaceDN/>
              <w:adjustRightInd/>
              <w:snapToGrid/>
              <w:spacing w:before="100" w:beforeAutospacing="1" w:after="120" w:line="240" w:lineRule="auto"/>
              <w:ind w:firstLine="0" w:firstLineChars="0"/>
              <w:jc w:val="center"/>
              <w:textAlignment w:val="auto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color w:val="000000"/>
                <w:spacing w:val="11"/>
                <w:kern w:val="0"/>
                <w:sz w:val="28"/>
                <w:szCs w:val="28"/>
              </w:rPr>
              <w:t>一、基本情况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26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区域名称</w:t>
            </w:r>
          </w:p>
        </w:tc>
        <w:tc>
          <w:tcPr>
            <w:tcW w:w="6341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  <w:jc w:val="center"/>
        </w:trPr>
        <w:tc>
          <w:tcPr>
            <w:tcW w:w="26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tabs>
                <w:tab w:val="left" w:pos="4463"/>
              </w:tabs>
              <w:autoSpaceDE w:val="0"/>
              <w:spacing w:line="4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区域类别</w:t>
            </w:r>
          </w:p>
        </w:tc>
        <w:tc>
          <w:tcPr>
            <w:tcW w:w="6341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tabs>
                <w:tab w:val="left" w:pos="4463"/>
              </w:tabs>
              <w:autoSpaceDE w:val="0"/>
              <w:spacing w:line="440" w:lineRule="exact"/>
              <w:ind w:firstLine="240" w:firstLineChars="100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sz w:val="24"/>
              </w:rPr>
              <w:t xml:space="preserve">计划单列市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sz w:val="24"/>
              </w:rPr>
              <w:t xml:space="preserve">副省级市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sz w:val="24"/>
              </w:rPr>
              <w:t xml:space="preserve">地级市 </w:t>
            </w:r>
          </w:p>
          <w:p>
            <w:pPr>
              <w:tabs>
                <w:tab w:val="left" w:pos="4463"/>
              </w:tabs>
              <w:autoSpaceDE w:val="0"/>
              <w:spacing w:line="440" w:lineRule="exact"/>
              <w:ind w:firstLine="240" w:firstLineChars="1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sz w:val="24"/>
              </w:rPr>
              <w:t xml:space="preserve">县级市    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sz w:val="24"/>
              </w:rPr>
              <w:t>其他，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  <w:jc w:val="center"/>
        </w:trPr>
        <w:tc>
          <w:tcPr>
            <w:tcW w:w="26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spacing w:line="36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联系人及单位</w:t>
            </w:r>
          </w:p>
        </w:tc>
        <w:tc>
          <w:tcPr>
            <w:tcW w:w="2845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spacing w:line="360" w:lineRule="exact"/>
              <w:ind w:firstLine="0" w:firstLineChars="0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spacing w:line="36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联系方式</w:t>
            </w:r>
          </w:p>
        </w:tc>
        <w:tc>
          <w:tcPr>
            <w:tcW w:w="21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spacing w:line="360" w:lineRule="exact"/>
              <w:ind w:firstLine="0" w:firstLineChars="0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  <w:jc w:val="center"/>
        </w:trPr>
        <w:tc>
          <w:tcPr>
            <w:tcW w:w="26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spacing w:line="36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通讯地址</w:t>
            </w:r>
          </w:p>
        </w:tc>
        <w:tc>
          <w:tcPr>
            <w:tcW w:w="6341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spacing w:line="360" w:lineRule="exact"/>
              <w:ind w:firstLine="0" w:firstLineChars="0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  <w:jc w:val="center"/>
        </w:trPr>
        <w:tc>
          <w:tcPr>
            <w:tcW w:w="26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是否为消费品工业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  <w:t>“</w:t>
            </w: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三品</w:t>
            </w:r>
            <w:r>
              <w:rPr>
                <w:rFonts w:ascii="Times New Roman" w:hAnsi="Times New Roman" w:eastAsia="Times New Roman" w:cs="Times New Roman"/>
                <w:color w:val="000000"/>
                <w:spacing w:val="7"/>
                <w:kern w:val="0"/>
                <w:sz w:val="24"/>
              </w:rPr>
              <w:t>”</w:t>
            </w: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战略示范城市辖区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7"/>
                <w:kern w:val="0"/>
                <w:sz w:val="24"/>
                <w:lang w:eastAsia="zh-CN"/>
              </w:rPr>
              <w:t>区域</w:t>
            </w:r>
          </w:p>
        </w:tc>
        <w:tc>
          <w:tcPr>
            <w:tcW w:w="6341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262" w:firstLineChars="100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是</w:t>
            </w:r>
            <w:r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（示范城市名称：</w:t>
            </w:r>
            <w:r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  <w:u w:val="single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  <w:t>)</w:t>
            </w:r>
          </w:p>
          <w:p>
            <w:pPr>
              <w:spacing w:line="240" w:lineRule="auto"/>
              <w:ind w:firstLine="262" w:firstLineChars="100"/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  <w:jc w:val="center"/>
        </w:trPr>
        <w:tc>
          <w:tcPr>
            <w:tcW w:w="26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000000"/>
                <w:spacing w:val="7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pacing w:val="7"/>
                <w:kern w:val="0"/>
                <w:sz w:val="24"/>
                <w:lang w:eastAsia="zh-CN"/>
              </w:rPr>
              <w:t>是否已入选中国消费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pacing w:val="7"/>
                <w:kern w:val="0"/>
                <w:sz w:val="24"/>
                <w:lang w:eastAsia="zh-CN"/>
              </w:rPr>
              <w:t>名品</w:t>
            </w:r>
          </w:p>
        </w:tc>
        <w:tc>
          <w:tcPr>
            <w:tcW w:w="6341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262" w:firstLineChars="100"/>
              <w:textAlignment w:val="baseline"/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是</w:t>
            </w:r>
            <w:r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11"/>
                <w:kern w:val="0"/>
                <w:sz w:val="24"/>
                <w:lang w:val="en-US" w:eastAsia="zh-CN"/>
              </w:rPr>
              <w:t xml:space="preserve">             </w:t>
            </w:r>
            <w:r>
              <w:rPr>
                <w:rFonts w:ascii="Times New Roman" w:hAnsi="Times New Roman" w:eastAsia="Times New Roman" w:cs="Times New Roman"/>
                <w:color w:val="000000"/>
                <w:spacing w:val="11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  <w:jc w:val="center"/>
        </w:trPr>
        <w:tc>
          <w:tcPr>
            <w:tcW w:w="9000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/>
                <w:bCs/>
                <w:color w:val="000000"/>
                <w:spacing w:val="7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color w:val="000000"/>
                <w:spacing w:val="11"/>
                <w:kern w:val="0"/>
                <w:sz w:val="28"/>
                <w:szCs w:val="28"/>
              </w:rPr>
              <w:t>二、技术创新力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0" w:hRule="atLeast"/>
          <w:jc w:val="center"/>
        </w:trPr>
        <w:tc>
          <w:tcPr>
            <w:tcW w:w="2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37" w:right="134" w:hanging="125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技术创新成果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37" w:right="134" w:hanging="125" w:firstLineChars="0"/>
              <w:jc w:val="center"/>
              <w:textAlignment w:val="baseline"/>
              <w:rPr>
                <w:rFonts w:ascii="Times New Roman" w:hAnsi="Times New Roman" w:eastAsia="宋体" w:cs="Times New Roman"/>
                <w:b/>
                <w:bCs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认定数量</w:t>
            </w:r>
          </w:p>
        </w:tc>
        <w:tc>
          <w:tcPr>
            <w:tcW w:w="6350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jc w:val="left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创新成果得到相关部门认定</w:t>
            </w:r>
          </w:p>
          <w:p>
            <w:pPr>
              <w:widowControl/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jc w:val="left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□有（国家级数量：   省级数量：    ）</w:t>
            </w:r>
          </w:p>
          <w:p>
            <w:pPr>
              <w:widowControl/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jc w:val="left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（注：需提供佐证材料）</w:t>
            </w:r>
          </w:p>
          <w:p>
            <w:pPr>
              <w:widowControl/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jc w:val="left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  <w:jc w:val="center"/>
        </w:trPr>
        <w:tc>
          <w:tcPr>
            <w:tcW w:w="265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autoSpaceDE w:val="0"/>
              <w:adjustRightInd w:val="0"/>
              <w:snapToGrid w:val="0"/>
              <w:spacing w:line="240" w:lineRule="auto"/>
              <w:ind w:left="136" w:right="136" w:hanging="125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规模以上消费品企业中高新技术企业占比（%）</w:t>
            </w: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7"/>
                <w:kern w:val="0"/>
                <w:sz w:val="24"/>
                <w:lang w:val="en-US" w:eastAsia="zh-CN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年</w:t>
            </w:r>
          </w:p>
        </w:tc>
        <w:tc>
          <w:tcPr>
            <w:tcW w:w="20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7"/>
                <w:kern w:val="0"/>
                <w:sz w:val="24"/>
                <w:lang w:val="en-US" w:eastAsia="zh-CN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年</w:t>
            </w:r>
          </w:p>
        </w:tc>
        <w:tc>
          <w:tcPr>
            <w:tcW w:w="251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7"/>
                <w:kern w:val="0"/>
                <w:sz w:val="24"/>
                <w:lang w:val="en-US" w:eastAsia="zh-CN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  <w:jc w:val="center"/>
        </w:trPr>
        <w:tc>
          <w:tcPr>
            <w:tcW w:w="26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</w:pP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right="134" w:firstLine="240" w:firstLineChars="100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20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right="134" w:firstLine="240" w:firstLineChars="100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251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right="134" w:firstLine="240" w:firstLineChars="100"/>
              <w:textAlignment w:val="baseline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  <w:jc w:val="center"/>
        </w:trPr>
        <w:tc>
          <w:tcPr>
            <w:tcW w:w="2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有效专利数量</w:t>
            </w:r>
          </w:p>
        </w:tc>
        <w:tc>
          <w:tcPr>
            <w:tcW w:w="6350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right="134" w:firstLine="240" w:firstLineChars="100"/>
              <w:textAlignment w:val="baseline"/>
              <w:rPr>
                <w:rFonts w:ascii="Times New Roman" w:hAnsi="Times New Roman" w:cs="Times New Roman"/>
                <w:color w:val="000000"/>
                <w:kern w:val="0"/>
                <w:sz w:val="24"/>
                <w:u w:val="single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u w:val="single" w:color="000000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（个）（注：需提供佐证材料）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  <w:jc w:val="center"/>
        </w:trPr>
        <w:tc>
          <w:tcPr>
            <w:tcW w:w="2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right="134"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参与制定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right="134"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国际和国家标准</w:t>
            </w:r>
          </w:p>
        </w:tc>
        <w:tc>
          <w:tcPr>
            <w:tcW w:w="6350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right="134" w:firstLine="240" w:firstLineChars="100"/>
              <w:jc w:val="left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□国际标准：</w:t>
            </w:r>
            <w:r>
              <w:rPr>
                <w:rFonts w:ascii="Times New Roman" w:hAnsi="Times New Roman" w:eastAsia="宋体" w:cs="Times New Roman"/>
                <w:kern w:val="0"/>
                <w:sz w:val="24"/>
                <w:u w:val="single" w:color="000000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（个）（注：需提供佐证材料）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right="134" w:firstLine="240" w:firstLineChars="100"/>
              <w:textAlignment w:val="baseline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国家标准：</w:t>
            </w:r>
            <w:r>
              <w:rPr>
                <w:rFonts w:ascii="Times New Roman" w:hAnsi="Times New Roman" w:eastAsia="宋体" w:cs="Times New Roman"/>
                <w:kern w:val="0"/>
                <w:sz w:val="24"/>
                <w:u w:val="single" w:color="000000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（个）（注：需提供佐证材料）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right="134" w:firstLine="240" w:firstLineChars="100"/>
              <w:textAlignment w:val="baseline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eastAsia="zh-CN"/>
              </w:rPr>
              <w:t>地方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标准：</w:t>
            </w:r>
            <w:r>
              <w:rPr>
                <w:rFonts w:ascii="Times New Roman" w:hAnsi="Times New Roman" w:eastAsia="宋体" w:cs="Times New Roman"/>
                <w:kern w:val="0"/>
                <w:sz w:val="24"/>
                <w:u w:val="single" w:color="000000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（个）（注：需提供佐证材料）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1" w:hRule="atLeast"/>
          <w:jc w:val="center"/>
        </w:trPr>
        <w:tc>
          <w:tcPr>
            <w:tcW w:w="2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right="134"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创新载体数量</w:t>
            </w:r>
            <w:r>
              <w:rPr>
                <w:rStyle w:val="17"/>
                <w:rFonts w:ascii="Times New Roman" w:hAnsi="Times New Roman" w:eastAsia="宋体" w:cs="Times New Roman"/>
                <w:color w:val="000000"/>
                <w:kern w:val="0"/>
                <w:sz w:val="24"/>
              </w:rPr>
              <w:footnoteReference w:id="2"/>
            </w:r>
          </w:p>
        </w:tc>
        <w:tc>
          <w:tcPr>
            <w:tcW w:w="6350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jc w:val="left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□有（国家级数量：   省级数量：    ）</w:t>
            </w:r>
          </w:p>
          <w:p>
            <w:pPr>
              <w:widowControl/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jc w:val="left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（注：需提供佐证材料）</w:t>
            </w:r>
          </w:p>
          <w:p>
            <w:pPr>
              <w:widowControl/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9000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spacing w:val="11"/>
                <w:kern w:val="0"/>
                <w:sz w:val="28"/>
                <w:szCs w:val="28"/>
              </w:rPr>
              <w:t>三、市场竞争力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  <w:jc w:val="center"/>
        </w:trPr>
        <w:tc>
          <w:tcPr>
            <w:tcW w:w="2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指标名称</w:t>
            </w: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年</w:t>
            </w:r>
          </w:p>
        </w:tc>
        <w:tc>
          <w:tcPr>
            <w:tcW w:w="20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年</w:t>
            </w:r>
          </w:p>
        </w:tc>
        <w:tc>
          <w:tcPr>
            <w:tcW w:w="251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2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120" w:firstLineChars="5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1.该产业规模以上企业数量（个）</w:t>
            </w: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tabs>
                <w:tab w:val="left" w:pos="349"/>
                <w:tab w:val="left" w:pos="3112"/>
                <w:tab w:val="left" w:pos="4672"/>
                <w:tab w:val="left" w:pos="6479"/>
              </w:tabs>
              <w:spacing w:before="83"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</w:pPr>
          </w:p>
        </w:tc>
        <w:tc>
          <w:tcPr>
            <w:tcW w:w="20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tabs>
                <w:tab w:val="left" w:pos="349"/>
                <w:tab w:val="left" w:pos="3112"/>
                <w:tab w:val="left" w:pos="4672"/>
                <w:tab w:val="left" w:pos="6479"/>
              </w:tabs>
              <w:spacing w:before="83"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pacing w:val="7"/>
                <w:kern w:val="0"/>
                <w:sz w:val="24"/>
              </w:rPr>
            </w:pPr>
          </w:p>
        </w:tc>
        <w:tc>
          <w:tcPr>
            <w:tcW w:w="251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tabs>
                <w:tab w:val="left" w:pos="349"/>
                <w:tab w:val="left" w:pos="3112"/>
                <w:tab w:val="left" w:pos="4672"/>
                <w:tab w:val="left" w:pos="6479"/>
              </w:tabs>
              <w:spacing w:before="83" w:line="240" w:lineRule="auto"/>
              <w:ind w:firstLine="0" w:firstLineChars="0"/>
              <w:jc w:val="center"/>
              <w:rPr>
                <w:rFonts w:ascii="Times New Roman" w:hAnsi="Times New Roman" w:eastAsia="Arial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2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120" w:firstLineChars="5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2.该产业规模以上企业产值（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eastAsia="zh-CN"/>
              </w:rPr>
              <w:t>亿元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）</w:t>
            </w: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tabs>
                <w:tab w:val="left" w:pos="349"/>
                <w:tab w:val="left" w:pos="3112"/>
                <w:tab w:val="left" w:pos="4672"/>
                <w:tab w:val="left" w:pos="6479"/>
              </w:tabs>
              <w:spacing w:before="83"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</w:pPr>
          </w:p>
        </w:tc>
        <w:tc>
          <w:tcPr>
            <w:tcW w:w="20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tabs>
                <w:tab w:val="left" w:pos="349"/>
                <w:tab w:val="left" w:pos="3112"/>
                <w:tab w:val="left" w:pos="4672"/>
                <w:tab w:val="left" w:pos="6479"/>
              </w:tabs>
              <w:spacing w:before="83"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pacing w:val="7"/>
                <w:kern w:val="0"/>
                <w:sz w:val="24"/>
              </w:rPr>
            </w:pPr>
          </w:p>
        </w:tc>
        <w:tc>
          <w:tcPr>
            <w:tcW w:w="251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tabs>
                <w:tab w:val="left" w:pos="349"/>
                <w:tab w:val="left" w:pos="3112"/>
                <w:tab w:val="left" w:pos="4672"/>
                <w:tab w:val="left" w:pos="6479"/>
              </w:tabs>
              <w:spacing w:before="83" w:line="240" w:lineRule="auto"/>
              <w:ind w:firstLine="0" w:firstLineChars="0"/>
              <w:jc w:val="center"/>
              <w:rPr>
                <w:rFonts w:ascii="Times New Roman" w:hAnsi="Times New Roman" w:eastAsia="Arial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  <w:jc w:val="center"/>
        </w:trPr>
        <w:tc>
          <w:tcPr>
            <w:tcW w:w="2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120" w:firstLineChars="5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3.该产业规模以上企业产值同比增速（%）</w:t>
            </w: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</w:pPr>
          </w:p>
        </w:tc>
        <w:tc>
          <w:tcPr>
            <w:tcW w:w="20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/>
                <w:bCs/>
                <w:color w:val="000000"/>
                <w:spacing w:val="7"/>
                <w:kern w:val="0"/>
                <w:sz w:val="24"/>
              </w:rPr>
            </w:pPr>
          </w:p>
        </w:tc>
        <w:tc>
          <w:tcPr>
            <w:tcW w:w="251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Arial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2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120" w:firstLineChars="5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4.该产业规模以上企业产值占全国比重（%）</w:t>
            </w: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</w:pPr>
          </w:p>
        </w:tc>
        <w:tc>
          <w:tcPr>
            <w:tcW w:w="20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/>
                <w:bCs/>
                <w:color w:val="000000"/>
                <w:spacing w:val="7"/>
                <w:kern w:val="0"/>
                <w:sz w:val="24"/>
              </w:rPr>
            </w:pPr>
          </w:p>
        </w:tc>
        <w:tc>
          <w:tcPr>
            <w:tcW w:w="251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Arial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  <w:jc w:val="center"/>
        </w:trPr>
        <w:tc>
          <w:tcPr>
            <w:tcW w:w="265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120" w:firstLineChars="5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5.优质企业数量（个）</w:t>
            </w:r>
          </w:p>
        </w:tc>
        <w:tc>
          <w:tcPr>
            <w:tcW w:w="6350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262" w:firstLineChars="100"/>
              <w:jc w:val="left"/>
              <w:textAlignment w:val="baseline"/>
              <w:rPr>
                <w:rFonts w:hint="eastAsia" w:ascii="Times New Roman" w:hAnsi="Times New Roman" w:eastAsia="宋体" w:cs="Times New Roman"/>
                <w:color w:val="000000"/>
                <w:spacing w:val="11"/>
                <w:kern w:val="0"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单项冠军企业：□国家级（数量：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  <w:u w:val="single"/>
              </w:rPr>
              <w:t xml:space="preserve">   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）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11"/>
                <w:kern w:val="0"/>
                <w:sz w:val="24"/>
                <w:lang w:eastAsia="zh-CN"/>
              </w:rPr>
              <w:t>；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262" w:firstLineChars="100"/>
              <w:jc w:val="left"/>
              <w:textAlignment w:val="baseline"/>
              <w:rPr>
                <w:rFonts w:ascii="Times New Roman" w:hAnsi="Times New Roman" w:eastAsia="Arial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□省市级（数量：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  <w:u w:val="single"/>
              </w:rPr>
              <w:t xml:space="preserve">   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）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11"/>
                <w:kern w:val="0"/>
                <w:sz w:val="24"/>
                <w:lang w:eastAsia="zh-CN"/>
              </w:rPr>
              <w:t>；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□市级（数量：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  <w:u w:val="single"/>
              </w:rPr>
              <w:t xml:space="preserve">   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26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6350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262" w:firstLineChars="100"/>
              <w:textAlignment w:val="baseline"/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专精特新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11"/>
                <w:kern w:val="0"/>
                <w:sz w:val="24"/>
                <w:lang w:eastAsia="zh-CN"/>
              </w:rPr>
              <w:t>“小巨人”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企业数量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11"/>
                <w:kern w:val="0"/>
                <w:sz w:val="24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11"/>
                <w:kern w:val="0"/>
                <w:sz w:val="24"/>
                <w:u w:val="single"/>
                <w:lang w:val="en-US" w:eastAsia="zh-CN"/>
              </w:rPr>
              <w:t xml:space="preserve">     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262" w:firstLineChars="100"/>
              <w:textAlignment w:val="baseline"/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专精特新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11"/>
                <w:kern w:val="0"/>
                <w:sz w:val="24"/>
                <w:lang w:eastAsia="zh-CN"/>
              </w:rPr>
              <w:t>中小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企业数量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11"/>
                <w:kern w:val="0"/>
                <w:sz w:val="24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11"/>
                <w:kern w:val="0"/>
                <w:sz w:val="24"/>
                <w:u w:val="single"/>
                <w:lang w:val="en-US" w:eastAsia="zh-CN"/>
              </w:rPr>
              <w:t xml:space="preserve">  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26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6350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262" w:firstLineChars="100"/>
              <w:jc w:val="left"/>
              <w:textAlignment w:val="baseline"/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>高新技术企业数量：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11"/>
                <w:kern w:val="0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  <w:u w:val="single"/>
              </w:rPr>
              <w:t xml:space="preserve">  </w:t>
            </w:r>
            <w:r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2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代表性企业名称</w:t>
            </w:r>
          </w:p>
          <w:p>
            <w:pPr>
              <w:spacing w:before="100" w:beforeAutospacing="1" w:after="120"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（可提供相关材料）</w:t>
            </w:r>
          </w:p>
        </w:tc>
        <w:tc>
          <w:tcPr>
            <w:tcW w:w="136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7"/>
                <w:kern w:val="0"/>
                <w:sz w:val="24"/>
                <w:lang w:val="en-US" w:eastAsia="zh-CN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年</w:t>
            </w:r>
            <w:del w:id="18" w:author="黄海丹" w:date="2026-01-15T21:03:48Z">
              <w:r>
                <w:rPr>
                  <w:rFonts w:ascii="Times New Roman" w:hAnsi="Times New Roman" w:eastAsia="宋体" w:cs="Times New Roman"/>
                  <w:color w:val="000000"/>
                  <w:spacing w:val="7"/>
                  <w:kern w:val="0"/>
                  <w:sz w:val="24"/>
                  <w:lang w:val="en-US"/>
                </w:rPr>
                <w:delText>主营业务</w:delText>
              </w:r>
            </w:del>
            <w:ins w:id="19" w:author="黄海丹" w:date="2026-01-15T21:03:49Z">
              <w:r>
                <w:rPr>
                  <w:rFonts w:hint="eastAsia" w:ascii="Times New Roman" w:hAnsi="Times New Roman" w:eastAsia="宋体" w:cs="Times New Roman"/>
                  <w:color w:val="000000"/>
                  <w:spacing w:val="7"/>
                  <w:kern w:val="0"/>
                  <w:sz w:val="24"/>
                  <w:lang w:val="en-US" w:eastAsia="zh-CN"/>
                </w:rPr>
                <w:t>营业</w:t>
              </w:r>
            </w:ins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收入（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7"/>
                <w:kern w:val="0"/>
                <w:sz w:val="24"/>
                <w:lang w:eastAsia="zh-CN"/>
              </w:rPr>
              <w:t>亿元</w:t>
            </w: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）</w:t>
            </w:r>
          </w:p>
        </w:tc>
        <w:tc>
          <w:tcPr>
            <w:tcW w:w="12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核心产品名称</w:t>
            </w:r>
          </w:p>
        </w:tc>
        <w:tc>
          <w:tcPr>
            <w:tcW w:w="1687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核心产品国内销售额（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7"/>
                <w:kern w:val="0"/>
                <w:sz w:val="24"/>
                <w:lang w:eastAsia="zh-CN"/>
              </w:rPr>
              <w:t>亿元</w:t>
            </w: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）及市场占有率（%）</w:t>
            </w:r>
          </w:p>
        </w:tc>
        <w:tc>
          <w:tcPr>
            <w:tcW w:w="20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核心产品出口额（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7"/>
                <w:kern w:val="0"/>
                <w:sz w:val="24"/>
                <w:lang w:eastAsia="zh-CN"/>
              </w:rPr>
              <w:t>亿元</w:t>
            </w: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）及国际市场占有率（%）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2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企业1</w:t>
            </w:r>
          </w:p>
        </w:tc>
        <w:tc>
          <w:tcPr>
            <w:tcW w:w="136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</w:pPr>
          </w:p>
        </w:tc>
        <w:tc>
          <w:tcPr>
            <w:tcW w:w="12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</w:pPr>
          </w:p>
        </w:tc>
        <w:tc>
          <w:tcPr>
            <w:tcW w:w="1687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</w:pPr>
          </w:p>
        </w:tc>
        <w:tc>
          <w:tcPr>
            <w:tcW w:w="20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2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企业2</w:t>
            </w:r>
          </w:p>
        </w:tc>
        <w:tc>
          <w:tcPr>
            <w:tcW w:w="136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</w:pPr>
          </w:p>
        </w:tc>
        <w:tc>
          <w:tcPr>
            <w:tcW w:w="12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</w:pPr>
          </w:p>
        </w:tc>
        <w:tc>
          <w:tcPr>
            <w:tcW w:w="1687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</w:pPr>
          </w:p>
        </w:tc>
        <w:tc>
          <w:tcPr>
            <w:tcW w:w="20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2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7"/>
                <w:kern w:val="0"/>
                <w:sz w:val="24"/>
              </w:rPr>
              <w:t>企业3</w:t>
            </w:r>
          </w:p>
        </w:tc>
        <w:tc>
          <w:tcPr>
            <w:tcW w:w="136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</w:pPr>
          </w:p>
        </w:tc>
        <w:tc>
          <w:tcPr>
            <w:tcW w:w="12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</w:pPr>
          </w:p>
        </w:tc>
        <w:tc>
          <w:tcPr>
            <w:tcW w:w="1687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</w:pPr>
          </w:p>
        </w:tc>
        <w:tc>
          <w:tcPr>
            <w:tcW w:w="20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11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jc w:val="center"/>
        </w:trPr>
        <w:tc>
          <w:tcPr>
            <w:tcW w:w="9000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136" w:right="136" w:hanging="125" w:firstLineChars="0"/>
              <w:jc w:val="center"/>
              <w:textAlignment w:val="baseline"/>
              <w:rPr>
                <w:rFonts w:ascii="Times New Roman" w:hAnsi="Times New Roman" w:eastAsia="宋体" w:cs="Times New Roman"/>
                <w:b/>
                <w:bCs/>
                <w:color w:val="000000"/>
                <w:spacing w:val="7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color w:val="000000"/>
                <w:spacing w:val="11"/>
                <w:kern w:val="0"/>
                <w:sz w:val="28"/>
                <w:szCs w:val="28"/>
              </w:rPr>
              <w:t>四、品牌影响力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/>
                <w:bCs/>
                <w:color w:val="000000"/>
                <w:spacing w:val="11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区域品牌名称</w:t>
            </w:r>
          </w:p>
        </w:tc>
        <w:tc>
          <w:tcPr>
            <w:tcW w:w="6350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/>
                <w:bCs/>
                <w:color w:val="000000"/>
                <w:spacing w:val="11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  <w:jc w:val="center"/>
        </w:trPr>
        <w:tc>
          <w:tcPr>
            <w:tcW w:w="2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tabs>
                <w:tab w:val="left" w:pos="4463"/>
              </w:tabs>
              <w:autoSpaceDE w:val="0"/>
              <w:spacing w:line="4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pacing w:val="11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是否注册集体商标</w:t>
            </w:r>
          </w:p>
        </w:tc>
        <w:tc>
          <w:tcPr>
            <w:tcW w:w="6350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spacing w:line="240" w:lineRule="auto"/>
              <w:ind w:firstLine="240" w:firstLineChars="100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□是 （名称：           )</w:t>
            </w:r>
          </w:p>
          <w:p>
            <w:pPr>
              <w:tabs>
                <w:tab w:val="left" w:pos="4463"/>
              </w:tabs>
              <w:autoSpaceDE w:val="0"/>
              <w:spacing w:line="440" w:lineRule="exact"/>
              <w:ind w:firstLine="240" w:firstLineChars="1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□否</w:t>
            </w:r>
          </w:p>
          <w:p>
            <w:pPr>
              <w:tabs>
                <w:tab w:val="left" w:pos="4463"/>
              </w:tabs>
              <w:autoSpaceDE w:val="0"/>
              <w:spacing w:line="440" w:lineRule="exact"/>
              <w:ind w:firstLine="240" w:firstLineChars="100"/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spacing w:val="11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（注：需提供佐证材料）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" w:hRule="atLeast"/>
          <w:jc w:val="center"/>
        </w:trPr>
        <w:tc>
          <w:tcPr>
            <w:tcW w:w="2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/>
                <w:bCs/>
                <w:color w:val="000000"/>
                <w:spacing w:val="11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品牌形象</w:t>
            </w:r>
          </w:p>
        </w:tc>
        <w:tc>
          <w:tcPr>
            <w:tcW w:w="6350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500" w:lineRule="exact"/>
              <w:ind w:firstLine="240" w:firstLineChars="100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□品牌标识（LOGO）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500" w:lineRule="exact"/>
              <w:ind w:firstLine="240" w:firstLineChars="100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u w:val="single" w:color="00000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□品牌标语：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u w:val="single" w:color="000000"/>
              </w:rPr>
              <w:t xml:space="preserve">                      </w:t>
            </w:r>
          </w:p>
          <w:p>
            <w:pPr>
              <w:spacing w:line="500" w:lineRule="exact"/>
              <w:ind w:firstLine="240" w:firstLineChars="100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□品牌视频 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500" w:lineRule="exact"/>
              <w:ind w:firstLine="240" w:firstLineChars="100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u w:val="single" w:color="00000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视频名称：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u w:val="single" w:color="000000"/>
              </w:rPr>
              <w:t xml:space="preserve">                        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500" w:lineRule="exact"/>
              <w:ind w:firstLine="240" w:firstLineChars="100"/>
              <w:textAlignment w:val="baseline"/>
              <w:rPr>
                <w:rFonts w:ascii="Times New Roman" w:hAnsi="Times New Roman" w:eastAsia="宋体" w:cs="Times New Roman"/>
                <w:b/>
                <w:bCs/>
                <w:color w:val="000000"/>
                <w:spacing w:val="11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（注：需提供相关佐证材料，不超过50M）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8" w:hRule="atLeast"/>
          <w:jc w:val="center"/>
        </w:trPr>
        <w:tc>
          <w:tcPr>
            <w:tcW w:w="2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left="137" w:right="134" w:hanging="125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13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品牌知名度</w:t>
            </w:r>
          </w:p>
        </w:tc>
        <w:tc>
          <w:tcPr>
            <w:tcW w:w="6350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jc w:val="left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区域该产业重点企业品牌获得荣誉情况：</w:t>
            </w:r>
          </w:p>
          <w:p>
            <w:pPr>
              <w:widowControl/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jc w:val="left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□入选世界品牌500强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u w:val="single"/>
              </w:rPr>
              <w:t xml:space="preserve">   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（个）（注：需提供佐证材料）</w:t>
            </w:r>
          </w:p>
          <w:p>
            <w:pPr>
              <w:widowControl/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left="480" w:leftChars="75" w:hanging="240" w:hangingChars="100"/>
              <w:jc w:val="left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□入选中国500最具价值品牌名单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u w:val="single"/>
              </w:rPr>
              <w:t xml:space="preserve">   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（个）（注：需提供佐证材料）</w:t>
            </w:r>
          </w:p>
          <w:p>
            <w:pPr>
              <w:widowControl/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left="240" w:leftChars="75" w:firstLine="0" w:firstLineChars="0"/>
              <w:jc w:val="left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□入选中华老字号、中国驰名商标等国家级荣誉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（个）（注：需提供佐证材料）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9" w:hRule="atLeast"/>
          <w:jc w:val="center"/>
        </w:trPr>
        <w:tc>
          <w:tcPr>
            <w:tcW w:w="2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10"/>
                <w:kern w:val="0"/>
                <w:sz w:val="24"/>
              </w:rPr>
              <w:t>品牌培育管理体系建设</w:t>
            </w:r>
          </w:p>
        </w:tc>
        <w:tc>
          <w:tcPr>
            <w:tcW w:w="6350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jc w:val="left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建立区域品牌管理运营机构情况</w:t>
            </w:r>
          </w:p>
          <w:p>
            <w:pPr>
              <w:widowControl/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left="0" w:leftChars="0" w:firstLine="240" w:firstLineChars="100"/>
              <w:jc w:val="left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□有，机构名称：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u w:val="single"/>
              </w:rPr>
              <w:t xml:space="preserve">        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（注：需提供佐证材料）</w:t>
            </w:r>
          </w:p>
          <w:p>
            <w:pPr>
              <w:widowControl/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left="0" w:leftChars="0" w:firstLine="240" w:firstLineChars="100"/>
              <w:jc w:val="left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□无</w:t>
            </w:r>
          </w:p>
          <w:p>
            <w:pPr>
              <w:widowControl/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jc w:val="left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建立区域品牌管理制度规范情况</w:t>
            </w:r>
          </w:p>
          <w:p>
            <w:pPr>
              <w:widowControl/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left="0" w:leftChars="0" w:firstLine="240" w:firstLineChars="100"/>
              <w:jc w:val="left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□有，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u w:val="single"/>
              </w:rPr>
              <w:t xml:space="preserve">                 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（注：需提供佐证材料）</w:t>
            </w:r>
          </w:p>
          <w:p>
            <w:pPr>
              <w:widowControl/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left="0" w:leftChars="0" w:firstLine="240" w:firstLineChars="100"/>
              <w:jc w:val="left"/>
              <w:textAlignment w:val="baseline"/>
              <w:rPr>
                <w:rFonts w:ascii="Times New Roman" w:hAnsi="Times New Roman" w:eastAsia="Arial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7" w:hRule="atLeast"/>
          <w:jc w:val="center"/>
        </w:trPr>
        <w:tc>
          <w:tcPr>
            <w:tcW w:w="2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left="137" w:right="134" w:hanging="125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区域品牌荣誉情况</w:t>
            </w:r>
          </w:p>
        </w:tc>
        <w:tc>
          <w:tcPr>
            <w:tcW w:w="6350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区域品牌获得国家级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eastAsia="zh-CN"/>
              </w:rPr>
              <w:t>、省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val="en-US" w:eastAsia="zh-CN"/>
              </w:rPr>
              <w:t>级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政府部门、全国性行业协会、国际权威机构颁发的荣誉情况：</w:t>
            </w:r>
          </w:p>
          <w:p>
            <w:pPr>
              <w:widowControl/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□有，名称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u w:val="single"/>
              </w:rPr>
              <w:t xml:space="preserve">            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（注：需提供佐证材料）</w:t>
            </w:r>
          </w:p>
          <w:p>
            <w:pPr>
              <w:widowControl/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textAlignment w:val="baseline"/>
              <w:rPr>
                <w:rFonts w:ascii="Times New Roman" w:hAnsi="Times New Roman" w:eastAsia="Arial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  <w:jc w:val="center"/>
        </w:trPr>
        <w:tc>
          <w:tcPr>
            <w:tcW w:w="9000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302" w:firstLineChars="10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spacing w:val="11"/>
                <w:kern w:val="0"/>
                <w:sz w:val="28"/>
                <w:szCs w:val="28"/>
              </w:rPr>
              <w:t>五、文化赋能力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9" w:hRule="atLeast"/>
          <w:jc w:val="center"/>
        </w:trPr>
        <w:tc>
          <w:tcPr>
            <w:tcW w:w="265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48"/>
                <w:szCs w:val="4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工业设计水平</w:t>
            </w:r>
          </w:p>
        </w:tc>
        <w:tc>
          <w:tcPr>
            <w:tcW w:w="6350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设计作品获得世界级、国家级奖项</w:t>
            </w:r>
          </w:p>
          <w:p>
            <w:pPr>
              <w:widowControl/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□有，名称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u w:val="single"/>
              </w:rPr>
              <w:t xml:space="preserve">            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（注：需提供佐证材料）</w:t>
            </w:r>
          </w:p>
          <w:p>
            <w:pPr>
              <w:widowControl/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9" w:hRule="atLeast"/>
          <w:jc w:val="center"/>
        </w:trPr>
        <w:tc>
          <w:tcPr>
            <w:tcW w:w="26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48"/>
                <w:szCs w:val="48"/>
              </w:rPr>
            </w:pPr>
          </w:p>
        </w:tc>
        <w:tc>
          <w:tcPr>
            <w:tcW w:w="6350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国家级企业工业设计中心</w:t>
            </w:r>
          </w:p>
          <w:p>
            <w:pPr>
              <w:widowControl/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□有，名称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u w:val="single"/>
              </w:rPr>
              <w:t xml:space="preserve">            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（注：需提供佐证材料）</w:t>
            </w:r>
          </w:p>
          <w:p>
            <w:pPr>
              <w:widowControl/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□无</w:t>
            </w:r>
          </w:p>
          <w:p>
            <w:pPr>
              <w:widowControl/>
              <w:tabs>
                <w:tab w:val="left" w:pos="4463"/>
              </w:tabs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省级企业工业设计中心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□有，名称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u w:val="single"/>
              </w:rPr>
              <w:t xml:space="preserve">            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（注：需提供佐证材料）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auto"/>
              <w:ind w:firstLine="240" w:firstLineChars="100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2" w:hRule="atLeast"/>
          <w:jc w:val="center"/>
        </w:trPr>
        <w:tc>
          <w:tcPr>
            <w:tcW w:w="265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pacing w:val="1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10"/>
                <w:kern w:val="0"/>
                <w:sz w:val="24"/>
              </w:rPr>
              <w:t>文化推广交流</w:t>
            </w:r>
          </w:p>
        </w:tc>
        <w:tc>
          <w:tcPr>
            <w:tcW w:w="6350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73" w:lineRule="auto"/>
              <w:ind w:firstLine="240" w:firstLineChars="100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拥有国家工业遗产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240" w:firstLineChars="100"/>
              <w:textAlignment w:val="baseline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□是，名称        （注：需提供佐证材料） □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eastAsia="zh-CN"/>
              </w:rPr>
              <w:t>无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240" w:firstLineChars="100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建立品牌博物馆、展览馆、档案馆、体验馆等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0" w:leftChars="0" w:firstLine="240" w:firstLineChars="100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u w:val="single" w:color="00000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□有，数量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u w:val="single" w:color="000000"/>
              </w:rPr>
              <w:t xml:space="preserve">  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个，具体名称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u w:val="single" w:color="000000"/>
              </w:rPr>
              <w:t xml:space="preserve">        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365" w:leftChars="114" w:firstLine="0" w:firstLineChars="0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（注：需提供佐证材料）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0" w:leftChars="0" w:firstLine="240" w:firstLineChars="100"/>
              <w:textAlignment w:val="baseline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7" w:hRule="atLeast"/>
          <w:jc w:val="center"/>
        </w:trPr>
        <w:tc>
          <w:tcPr>
            <w:tcW w:w="26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eastAsia="宋体" w:cs="Times New Roman"/>
                <w:color w:val="000000"/>
                <w:spacing w:val="10"/>
                <w:kern w:val="0"/>
                <w:sz w:val="24"/>
              </w:rPr>
            </w:pPr>
          </w:p>
        </w:tc>
        <w:tc>
          <w:tcPr>
            <w:tcW w:w="6350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73" w:lineRule="auto"/>
              <w:ind w:left="0" w:leftChars="0" w:firstLine="240" w:firstLineChars="100"/>
              <w:jc w:val="left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制作书籍、影视等文化产品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73" w:lineRule="auto"/>
              <w:ind w:firstLine="240" w:firstLineChars="100"/>
              <w:jc w:val="left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□有，产品名称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u w:val="single" w:color="000000"/>
              </w:rPr>
              <w:t xml:space="preserve">      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（注：需提供佐证材料）□无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73" w:lineRule="auto"/>
              <w:ind w:firstLine="240" w:firstLineChars="100"/>
              <w:jc w:val="left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举办省部级以上论坛、展会等活动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73" w:lineRule="auto"/>
              <w:ind w:firstLine="240" w:firstLineChars="100"/>
              <w:jc w:val="left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□有，活动名称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u w:val="single" w:color="000000"/>
              </w:rPr>
              <w:t xml:space="preserve">      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（注：需提供佐证材料）□无</w:t>
            </w:r>
          </w:p>
        </w:tc>
      </w:tr>
    </w:tbl>
    <w:p>
      <w:pPr>
        <w:spacing w:line="240" w:lineRule="auto"/>
        <w:ind w:firstLine="640" w:firstLineChars="0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sz w:val="21"/>
          <w:szCs w:val="21"/>
        </w:rPr>
        <w:t xml:space="preserve"> </w:t>
      </w:r>
    </w:p>
    <w:p>
      <w:pPr>
        <w:widowControl/>
        <w:spacing w:line="240" w:lineRule="auto"/>
        <w:ind w:firstLine="0" w:firstLineChars="0"/>
        <w:jc w:val="left"/>
        <w:rPr>
          <w:del w:id="20" w:author="黄海丹" w:date="2026-01-15T21:05:23Z"/>
          <w:rFonts w:ascii="Times New Roman" w:hAnsi="Times New Roman" w:cs="Times New Roman"/>
        </w:rPr>
      </w:pPr>
      <w:del w:id="21" w:author="黄海丹" w:date="2026-01-15T21:05:23Z">
        <w:r>
          <w:rPr>
            <w:rFonts w:ascii="Times New Roman" w:hAnsi="Times New Roman" w:cs="Times New Roman"/>
          </w:rPr>
          <w:br w:type="page"/>
        </w:r>
      </w:del>
    </w:p>
    <w:p>
      <w:pPr>
        <w:widowControl/>
        <w:spacing w:line="240" w:lineRule="auto"/>
        <w:ind w:left="0" w:leftChars="0" w:firstLine="0" w:firstLineChars="0"/>
        <w:jc w:val="left"/>
        <w:rPr>
          <w:del w:id="23" w:author="黄海丹" w:date="2026-01-15T21:05:23Z"/>
        </w:rPr>
        <w:pPrChange w:id="22" w:author="黄海丹" w:date="2026-01-15T21:05:23Z">
          <w:pPr>
            <w:pStyle w:val="2"/>
            <w:ind w:left="0" w:leftChars="0" w:firstLine="0" w:firstLineChars="0"/>
          </w:pPr>
        </w:pPrChange>
      </w:pPr>
      <w:del w:id="24" w:author="黄海丹" w:date="2026-01-15T21:05:23Z">
        <w:r>
          <w:rPr/>
          <w:delText>附件</w:delText>
        </w:r>
      </w:del>
      <w:del w:id="25" w:author="黄海丹" w:date="2026-01-15T21:05:23Z">
        <w:r>
          <w:rPr>
            <w:rFonts w:hint="eastAsia"/>
          </w:rPr>
          <w:delText>3</w:delText>
        </w:r>
      </w:del>
      <w:del w:id="26" w:author="黄海丹" w:date="2026-01-15T21:05:23Z">
        <w:r>
          <w:rPr/>
          <w:delText xml:space="preserve"> </w:delText>
        </w:r>
      </w:del>
    </w:p>
    <w:p>
      <w:pPr>
        <w:widowControl/>
        <w:kinsoku/>
        <w:autoSpaceDE/>
        <w:autoSpaceDN/>
        <w:adjustRightInd/>
        <w:snapToGrid/>
        <w:spacing w:line="240" w:lineRule="auto"/>
        <w:ind w:left="0" w:leftChars="0" w:firstLine="0" w:firstLineChars="0"/>
        <w:jc w:val="left"/>
        <w:textAlignment w:val="auto"/>
        <w:outlineLvl w:val="9"/>
        <w:rPr>
          <w:del w:id="28" w:author="黄海丹" w:date="2026-01-15T21:05:23Z"/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  <w:rPrChange w:id="29" w:author="黄海丹" w:date="2026-01-15T21:02:40Z">
            <w:rPr>
              <w:del w:id="30" w:author="黄海丹" w:date="2026-01-15T21:05:23Z"/>
              <w:rFonts w:hint="eastAsia" w:ascii="Times New Roman" w:hAnsi="Times New Roman" w:eastAsia="方正小标宋_GBK" w:cs="Times New Roman"/>
              <w:color w:val="000000"/>
              <w:kern w:val="0"/>
              <w:sz w:val="44"/>
              <w:szCs w:val="44"/>
              <w:lang w:eastAsia="zh-CN"/>
            </w:rPr>
          </w:rPrChange>
        </w:rPr>
        <w:pPrChange w:id="27" w:author="黄海丹" w:date="2026-01-15T21:05:23Z">
          <w:pPr>
            <w:widowControl/>
            <w:kinsoku w:val="0"/>
            <w:autoSpaceDE w:val="0"/>
            <w:autoSpaceDN w:val="0"/>
            <w:adjustRightInd w:val="0"/>
            <w:snapToGrid w:val="0"/>
            <w:spacing w:line="800" w:lineRule="exact"/>
            <w:ind w:left="0" w:leftChars="0" w:firstLine="0" w:firstLineChars="0"/>
            <w:jc w:val="center"/>
            <w:textAlignment w:val="baseline"/>
            <w:outlineLvl w:val="9"/>
          </w:pPr>
        </w:pPrChange>
      </w:pPr>
      <w:del w:id="31" w:author="黄海丹" w:date="2026-01-15T21:05:23Z">
        <w:r>
          <w:rPr>
            <w:rFonts w:hint="eastAsia" w:ascii="方正小标宋简体" w:hAnsi="方正小标宋简体" w:eastAsia="方正小标宋简体" w:cs="方正小标宋简体"/>
            <w:color w:val="000000"/>
            <w:kern w:val="0"/>
            <w:sz w:val="44"/>
            <w:szCs w:val="44"/>
            <w:lang w:eastAsia="zh-CN"/>
            <w:rPrChange w:id="32" w:author="黄海丹" w:date="2026-01-15T21:02:40Z">
              <w:rPr>
                <w:rFonts w:hint="eastAsia" w:ascii="Times New Roman" w:hAnsi="Times New Roman" w:eastAsia="方正小标宋_GBK" w:cs="Times New Roman"/>
                <w:color w:val="000000"/>
                <w:kern w:val="0"/>
                <w:sz w:val="44"/>
                <w:szCs w:val="44"/>
                <w:lang w:eastAsia="zh-CN"/>
              </w:rPr>
            </w:rPrChange>
          </w:rPr>
          <w:delText>广东消费名品资源库</w:delText>
        </w:r>
      </w:del>
      <w:del w:id="34" w:author="黄海丹" w:date="2026-01-15T21:05:23Z">
        <w:r>
          <w:rPr>
            <w:rFonts w:hint="eastAsia" w:ascii="方正小标宋简体" w:hAnsi="方正小标宋简体" w:eastAsia="方正小标宋简体" w:cs="方正小标宋简体"/>
            <w:color w:val="000000"/>
            <w:kern w:val="0"/>
            <w:sz w:val="44"/>
            <w:szCs w:val="44"/>
            <w:lang w:eastAsia="zh-CN"/>
            <w:rPrChange w:id="35" w:author="黄海丹" w:date="2026-01-15T21:02:40Z">
              <w:rPr>
                <w:rFonts w:hint="eastAsia" w:ascii="Times New Roman" w:hAnsi="Times New Roman" w:eastAsia="方正小标宋_GBK" w:cs="Times New Roman"/>
                <w:color w:val="000000"/>
                <w:kern w:val="0"/>
                <w:sz w:val="44"/>
                <w:szCs w:val="44"/>
                <w:lang w:eastAsia="zh-CN"/>
              </w:rPr>
            </w:rPrChange>
          </w:rPr>
          <w:delText>入库汇总表</w:delText>
        </w:r>
      </w:del>
    </w:p>
    <w:p>
      <w:pPr>
        <w:widowControl/>
        <w:spacing w:line="240" w:lineRule="auto"/>
        <w:ind w:firstLine="0" w:firstLineChars="0"/>
        <w:jc w:val="left"/>
        <w:rPr>
          <w:del w:id="38" w:author="黄海丹" w:date="2026-01-15T21:05:23Z"/>
          <w:rFonts w:hint="eastAsia"/>
        </w:rPr>
        <w:pPrChange w:id="37" w:author="黄海丹" w:date="2026-01-15T21:05:23Z">
          <w:pPr/>
        </w:pPrChange>
      </w:pPr>
    </w:p>
    <w:tbl>
      <w:tblPr>
        <w:tblStyle w:val="18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743"/>
        <w:gridCol w:w="1420"/>
        <w:gridCol w:w="1420"/>
        <w:gridCol w:w="1420"/>
        <w:gridCol w:w="14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del w:id="39" w:author="黄海丹" w:date="2026-01-15T21:05:23Z"/>
        </w:trPr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41" w:author="黄海丹" w:date="2026-01-15T21:05:23Z"/>
                <w:rFonts w:ascii="Times New Roman" w:hAnsi="Times New Roman" w:eastAsia="黑体" w:cs="Times New Roman"/>
                <w:color w:val="000000"/>
                <w:kern w:val="0"/>
                <w:sz w:val="24"/>
              </w:rPr>
              <w:pPrChange w:id="40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  <w:del w:id="42" w:author="黄海丹" w:date="2026-01-15T21:05:23Z">
              <w:r>
                <w:rPr>
                  <w:rFonts w:ascii="Times New Roman" w:hAnsi="Times New Roman" w:eastAsia="黑体" w:cs="Times New Roman"/>
                  <w:color w:val="000000"/>
                  <w:kern w:val="0"/>
                  <w:sz w:val="24"/>
                </w:rPr>
                <w:delText>序号</w:delText>
              </w:r>
            </w:del>
          </w:p>
        </w:tc>
        <w:tc>
          <w:tcPr>
            <w:tcW w:w="17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44" w:author="黄海丹" w:date="2026-01-15T21:05:23Z"/>
                <w:rFonts w:ascii="Times New Roman" w:hAnsi="Times New Roman" w:eastAsia="黑体" w:cs="Times New Roman"/>
                <w:color w:val="000000"/>
                <w:kern w:val="0"/>
                <w:sz w:val="24"/>
              </w:rPr>
              <w:pPrChange w:id="43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  <w:del w:id="45" w:author="黄海丹" w:date="2026-01-15T21:05:23Z">
              <w:r>
                <w:rPr>
                  <w:rFonts w:ascii="Times New Roman" w:hAnsi="Times New Roman" w:eastAsia="黑体" w:cs="Times New Roman"/>
                  <w:color w:val="000000"/>
                  <w:kern w:val="0"/>
                  <w:sz w:val="24"/>
                </w:rPr>
                <w:delText>品牌名称</w:delText>
              </w:r>
            </w:del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47" w:author="黄海丹" w:date="2026-01-15T21:05:23Z"/>
                <w:rFonts w:ascii="Times New Roman" w:hAnsi="Times New Roman" w:eastAsia="黑体" w:cs="Times New Roman"/>
                <w:color w:val="000000"/>
                <w:kern w:val="0"/>
                <w:sz w:val="24"/>
              </w:rPr>
              <w:pPrChange w:id="46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  <w:del w:id="48" w:author="黄海丹" w:date="2026-01-15T21:05:23Z">
              <w:r>
                <w:rPr>
                  <w:rFonts w:ascii="Times New Roman" w:hAnsi="Times New Roman" w:eastAsia="黑体" w:cs="Times New Roman"/>
                  <w:color w:val="000000"/>
                  <w:kern w:val="0"/>
                  <w:sz w:val="24"/>
                </w:rPr>
                <w:delText>申报单位</w:delText>
              </w:r>
            </w:del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50" w:author="黄海丹" w:date="2026-01-15T21:05:23Z"/>
                <w:rFonts w:ascii="Times New Roman" w:hAnsi="Times New Roman" w:eastAsia="黑体" w:cs="Times New Roman"/>
                <w:color w:val="000000"/>
                <w:kern w:val="0"/>
                <w:sz w:val="24"/>
              </w:rPr>
              <w:pPrChange w:id="49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  <w:del w:id="51" w:author="黄海丹" w:date="2026-01-15T21:05:23Z">
              <w:r>
                <w:rPr>
                  <w:rFonts w:ascii="Times New Roman" w:hAnsi="Times New Roman" w:eastAsia="黑体" w:cs="Times New Roman"/>
                  <w:color w:val="000000"/>
                  <w:kern w:val="0"/>
                  <w:sz w:val="24"/>
                </w:rPr>
                <w:delText>所在区域</w:delText>
              </w:r>
            </w:del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53" w:author="黄海丹" w:date="2026-01-15T21:05:23Z"/>
                <w:rFonts w:ascii="Times New Roman" w:hAnsi="Times New Roman" w:eastAsia="黑体" w:cs="Times New Roman"/>
                <w:color w:val="000000"/>
                <w:kern w:val="0"/>
                <w:sz w:val="24"/>
              </w:rPr>
              <w:pPrChange w:id="52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  <w:del w:id="54" w:author="黄海丹" w:date="2026-01-15T21:05:23Z">
              <w:r>
                <w:rPr>
                  <w:rFonts w:ascii="Times New Roman" w:hAnsi="Times New Roman" w:eastAsia="黑体" w:cs="Times New Roman"/>
                  <w:color w:val="000000"/>
                  <w:kern w:val="0"/>
                  <w:sz w:val="24"/>
                </w:rPr>
                <w:delText>申报方向</w:delText>
              </w:r>
            </w:del>
            <w:del w:id="55" w:author="黄海丹" w:date="2026-01-15T21:05:23Z">
              <w:r>
                <w:rPr>
                  <w:rStyle w:val="17"/>
                  <w:rFonts w:ascii="Times New Roman" w:hAnsi="Times New Roman" w:eastAsia="黑体" w:cs="Times New Roman"/>
                  <w:color w:val="000000"/>
                  <w:kern w:val="0"/>
                  <w:sz w:val="24"/>
                </w:rPr>
                <w:footnoteReference w:id="3"/>
              </w:r>
            </w:del>
          </w:p>
        </w:tc>
        <w:tc>
          <w:tcPr>
            <w:tcW w:w="1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57" w:author="黄海丹" w:date="2026-01-15T21:05:23Z"/>
                <w:rFonts w:hint="eastAsia" w:ascii="Times New Roman" w:hAnsi="Times New Roman" w:eastAsia="黑体" w:cs="Times New Roman"/>
                <w:color w:val="000000"/>
                <w:kern w:val="0"/>
                <w:sz w:val="24"/>
                <w:lang w:eastAsia="zh-CN"/>
              </w:rPr>
              <w:pPrChange w:id="56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  <w:del w:id="58" w:author="黄海丹" w:date="2026-01-15T21:05:23Z">
              <w:r>
                <w:rPr>
                  <w:rFonts w:hint="eastAsia" w:ascii="Times New Roman" w:hAnsi="Times New Roman" w:eastAsia="黑体" w:cs="Times New Roman"/>
                  <w:color w:val="000000"/>
                  <w:kern w:val="0"/>
                  <w:sz w:val="24"/>
                  <w:lang w:eastAsia="zh-CN"/>
                </w:rPr>
                <w:delText>备注</w:delText>
              </w:r>
            </w:del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del w:id="59" w:author="黄海丹" w:date="2026-01-15T21:05:23Z"/>
        </w:trPr>
        <w:tc>
          <w:tcPr>
            <w:tcW w:w="10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61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60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  <w:del w:id="62" w:author="黄海丹" w:date="2026-01-15T21:05:23Z">
              <w:r>
                <w:rPr>
                  <w:rFonts w:ascii="Times New Roman" w:hAnsi="Times New Roman" w:cs="Times New Roman"/>
                  <w:color w:val="000000"/>
                  <w:kern w:val="0"/>
                  <w:sz w:val="24"/>
                </w:rPr>
                <w:delText>1</w:delText>
              </w:r>
            </w:del>
          </w:p>
        </w:tc>
        <w:tc>
          <w:tcPr>
            <w:tcW w:w="1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64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63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66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65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68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67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70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69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72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71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del w:id="73" w:author="黄海丹" w:date="2026-01-15T21:05:23Z"/>
        </w:trPr>
        <w:tc>
          <w:tcPr>
            <w:tcW w:w="10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75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74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  <w:del w:id="76" w:author="黄海丹" w:date="2026-01-15T21:05:23Z">
              <w:r>
                <w:rPr>
                  <w:rFonts w:ascii="Times New Roman" w:hAnsi="Times New Roman" w:cs="Times New Roman"/>
                  <w:color w:val="000000"/>
                  <w:kern w:val="0"/>
                  <w:sz w:val="24"/>
                </w:rPr>
                <w:delText>2</w:delText>
              </w:r>
            </w:del>
          </w:p>
        </w:tc>
        <w:tc>
          <w:tcPr>
            <w:tcW w:w="1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78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77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80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79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82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81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84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83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86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85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del w:id="87" w:author="黄海丹" w:date="2026-01-15T21:05:23Z"/>
        </w:trPr>
        <w:tc>
          <w:tcPr>
            <w:tcW w:w="10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89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88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  <w:del w:id="90" w:author="黄海丹" w:date="2026-01-15T21:05:23Z">
              <w:r>
                <w:rPr>
                  <w:rFonts w:ascii="Times New Roman" w:hAnsi="Times New Roman" w:cs="Times New Roman"/>
                  <w:color w:val="000000"/>
                  <w:kern w:val="0"/>
                  <w:sz w:val="24"/>
                </w:rPr>
                <w:delText>3</w:delText>
              </w:r>
            </w:del>
          </w:p>
        </w:tc>
        <w:tc>
          <w:tcPr>
            <w:tcW w:w="1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92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91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94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93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96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95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98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97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00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99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del w:id="101" w:author="黄海丹" w:date="2026-01-15T21:05:23Z"/>
        </w:trPr>
        <w:tc>
          <w:tcPr>
            <w:tcW w:w="10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03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02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  <w:del w:id="104" w:author="黄海丹" w:date="2026-01-15T21:05:23Z">
              <w:r>
                <w:rPr>
                  <w:rFonts w:ascii="Times New Roman" w:hAnsi="Times New Roman" w:cs="Times New Roman"/>
                  <w:color w:val="000000"/>
                  <w:kern w:val="0"/>
                  <w:sz w:val="24"/>
                </w:rPr>
                <w:delText>4</w:delText>
              </w:r>
            </w:del>
          </w:p>
        </w:tc>
        <w:tc>
          <w:tcPr>
            <w:tcW w:w="1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06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05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08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07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10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09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12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11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14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13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del w:id="115" w:author="黄海丹" w:date="2026-01-15T21:05:23Z"/>
        </w:trPr>
        <w:tc>
          <w:tcPr>
            <w:tcW w:w="10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17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16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  <w:del w:id="118" w:author="黄海丹" w:date="2026-01-15T21:05:23Z">
              <w:r>
                <w:rPr>
                  <w:rFonts w:ascii="Times New Roman" w:hAnsi="Times New Roman" w:cs="Times New Roman"/>
                  <w:color w:val="000000"/>
                  <w:kern w:val="0"/>
                  <w:sz w:val="24"/>
                </w:rPr>
                <w:delText>5</w:delText>
              </w:r>
            </w:del>
          </w:p>
        </w:tc>
        <w:tc>
          <w:tcPr>
            <w:tcW w:w="1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20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19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22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21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24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23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26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25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28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27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del w:id="129" w:author="黄海丹" w:date="2026-01-15T21:05:23Z"/>
        </w:trPr>
        <w:tc>
          <w:tcPr>
            <w:tcW w:w="10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31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30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  <w:del w:id="132" w:author="黄海丹" w:date="2026-01-15T21:05:23Z">
              <w:r>
                <w:rPr>
                  <w:rFonts w:ascii="Times New Roman" w:hAnsi="Times New Roman" w:cs="Times New Roman"/>
                  <w:color w:val="000000"/>
                  <w:kern w:val="0"/>
                  <w:sz w:val="24"/>
                </w:rPr>
                <w:delText>6</w:delText>
              </w:r>
            </w:del>
          </w:p>
        </w:tc>
        <w:tc>
          <w:tcPr>
            <w:tcW w:w="1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34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33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36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35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38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37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40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39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42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41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del w:id="143" w:author="黄海丹" w:date="2026-01-15T21:05:23Z"/>
        </w:trPr>
        <w:tc>
          <w:tcPr>
            <w:tcW w:w="10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45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44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  <w:del w:id="146" w:author="黄海丹" w:date="2026-01-15T21:05:23Z">
              <w:r>
                <w:rPr>
                  <w:rFonts w:ascii="Times New Roman" w:hAnsi="Times New Roman" w:cs="Times New Roman"/>
                  <w:color w:val="000000"/>
                  <w:kern w:val="0"/>
                  <w:sz w:val="24"/>
                </w:rPr>
                <w:delText>7</w:delText>
              </w:r>
            </w:del>
          </w:p>
        </w:tc>
        <w:tc>
          <w:tcPr>
            <w:tcW w:w="1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48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47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50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49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52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51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54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53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56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55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del w:id="157" w:author="黄海丹" w:date="2026-01-15T21:05:23Z"/>
        </w:trPr>
        <w:tc>
          <w:tcPr>
            <w:tcW w:w="10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59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58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  <w:del w:id="160" w:author="黄海丹" w:date="2026-01-15T21:05:23Z">
              <w:r>
                <w:rPr>
                  <w:rFonts w:ascii="Times New Roman" w:hAnsi="Times New Roman" w:cs="Times New Roman"/>
                  <w:color w:val="000000"/>
                  <w:kern w:val="0"/>
                  <w:sz w:val="24"/>
                </w:rPr>
                <w:delText>8</w:delText>
              </w:r>
            </w:del>
          </w:p>
        </w:tc>
        <w:tc>
          <w:tcPr>
            <w:tcW w:w="1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62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61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64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63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66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65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68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67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70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69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del w:id="171" w:author="黄海丹" w:date="2026-01-15T21:05:23Z"/>
        </w:trPr>
        <w:tc>
          <w:tcPr>
            <w:tcW w:w="10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73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72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  <w:del w:id="174" w:author="黄海丹" w:date="2026-01-15T21:05:23Z">
              <w:r>
                <w:rPr>
                  <w:rFonts w:ascii="Times New Roman" w:hAnsi="Times New Roman" w:cs="Times New Roman"/>
                  <w:color w:val="000000"/>
                  <w:kern w:val="0"/>
                  <w:sz w:val="24"/>
                </w:rPr>
                <w:delText>9</w:delText>
              </w:r>
            </w:del>
          </w:p>
        </w:tc>
        <w:tc>
          <w:tcPr>
            <w:tcW w:w="1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76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75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78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77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80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79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82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81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84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83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del w:id="185" w:author="黄海丹" w:date="2026-01-15T21:05:23Z"/>
        </w:trPr>
        <w:tc>
          <w:tcPr>
            <w:tcW w:w="10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87" w:author="黄海丹" w:date="2026-01-15T21:05:23Z"/>
                <w:rFonts w:ascii="Times New Roman" w:hAnsi="Times New Roman" w:cs="Times New Roman"/>
                <w:color w:val="000000"/>
                <w:kern w:val="0"/>
                <w:sz w:val="24"/>
              </w:rPr>
              <w:pPrChange w:id="186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  <w:del w:id="188" w:author="黄海丹" w:date="2026-01-15T21:05:23Z">
              <w:r>
                <w:rPr>
                  <w:rFonts w:ascii="Times New Roman" w:hAnsi="Times New Roman" w:cs="Times New Roman"/>
                  <w:color w:val="000000"/>
                  <w:kern w:val="0"/>
                  <w:sz w:val="24"/>
                </w:rPr>
                <w:delText>10</w:delText>
              </w:r>
            </w:del>
          </w:p>
        </w:tc>
        <w:tc>
          <w:tcPr>
            <w:tcW w:w="1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90" w:author="黄海丹" w:date="2026-01-15T21:05:23Z"/>
                <w:rFonts w:ascii="Times New Roman" w:hAnsi="Times New Roman" w:eastAsia="等线" w:cs="Times New Roman"/>
                <w:color w:val="000000"/>
                <w:kern w:val="0"/>
                <w:sz w:val="22"/>
                <w:szCs w:val="22"/>
              </w:rPr>
              <w:pPrChange w:id="189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92" w:author="黄海丹" w:date="2026-01-15T21:05:23Z"/>
                <w:rFonts w:ascii="Times New Roman" w:hAnsi="Times New Roman" w:eastAsia="等线" w:cs="Times New Roman"/>
                <w:color w:val="000000"/>
                <w:kern w:val="0"/>
                <w:sz w:val="22"/>
                <w:szCs w:val="22"/>
              </w:rPr>
              <w:pPrChange w:id="191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94" w:author="黄海丹" w:date="2026-01-15T21:05:23Z"/>
                <w:rFonts w:ascii="Times New Roman" w:hAnsi="Times New Roman" w:eastAsia="等线" w:cs="Times New Roman"/>
                <w:color w:val="000000"/>
                <w:kern w:val="0"/>
                <w:sz w:val="22"/>
                <w:szCs w:val="22"/>
              </w:rPr>
              <w:pPrChange w:id="193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96" w:author="黄海丹" w:date="2026-01-15T21:05:23Z"/>
                <w:rFonts w:ascii="Times New Roman" w:hAnsi="Times New Roman" w:eastAsia="等线" w:cs="Times New Roman"/>
                <w:color w:val="000000"/>
                <w:kern w:val="0"/>
                <w:sz w:val="22"/>
                <w:szCs w:val="22"/>
              </w:rPr>
              <w:pPrChange w:id="195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del w:id="198" w:author="黄海丹" w:date="2026-01-15T21:05:23Z"/>
                <w:rFonts w:ascii="Times New Roman" w:hAnsi="Times New Roman" w:eastAsia="等线" w:cs="Times New Roman"/>
                <w:color w:val="000000"/>
                <w:kern w:val="0"/>
                <w:sz w:val="22"/>
                <w:szCs w:val="22"/>
              </w:rPr>
              <w:pPrChange w:id="197" w:author="黄海丹" w:date="2026-01-15T21:05:23Z">
                <w:pPr>
                  <w:widowControl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</w:tr>
    </w:tbl>
    <w:p>
      <w:pPr>
        <w:widowControl/>
        <w:spacing w:line="240" w:lineRule="auto"/>
        <w:ind w:firstLine="0" w:firstLineChars="0"/>
        <w:jc w:val="left"/>
        <w:rPr>
          <w:del w:id="200" w:author="黄海丹" w:date="2026-01-15T21:05:23Z"/>
          <w:rFonts w:ascii="Times New Roman" w:hAnsi="Times New Roman" w:eastAsia="宋体" w:cs="Times New Roman"/>
          <w:kern w:val="0"/>
          <w:sz w:val="20"/>
          <w:szCs w:val="20"/>
        </w:rPr>
        <w:pPrChange w:id="199" w:author="黄海丹" w:date="2026-01-15T21:05:23Z">
          <w:pPr>
            <w:widowControl/>
            <w:spacing w:line="240" w:lineRule="auto"/>
            <w:ind w:firstLine="0" w:firstLineChars="0"/>
            <w:jc w:val="left"/>
          </w:pPr>
        </w:pPrChange>
      </w:pPr>
    </w:p>
    <w:p>
      <w:pPr>
        <w:widowControl/>
        <w:spacing w:line="240" w:lineRule="auto"/>
        <w:ind w:firstLine="0" w:firstLineChars="0"/>
        <w:jc w:val="left"/>
        <w:rPr>
          <w:del w:id="202" w:author="黄海丹" w:date="2026-01-15T21:05:23Z"/>
          <w:rFonts w:ascii="Times New Roman" w:hAnsi="Times New Roman" w:eastAsia="宋体" w:cs="Times New Roman"/>
          <w:kern w:val="0"/>
          <w:sz w:val="20"/>
          <w:szCs w:val="20"/>
        </w:rPr>
        <w:pPrChange w:id="201" w:author="黄海丹" w:date="2026-01-15T21:05:23Z">
          <w:pPr>
            <w:widowControl/>
            <w:spacing w:line="240" w:lineRule="auto"/>
            <w:ind w:firstLine="0" w:firstLineChars="0"/>
            <w:jc w:val="left"/>
          </w:pPr>
        </w:pPrChange>
      </w:pPr>
    </w:p>
    <w:p>
      <w:pPr>
        <w:widowControl/>
        <w:spacing w:line="240" w:lineRule="auto"/>
        <w:ind w:firstLine="0" w:firstLineChars="0"/>
        <w:jc w:val="left"/>
        <w:pPrChange w:id="203" w:author="黄海丹" w:date="2026-01-15T21:05:23Z">
          <w:pPr>
            <w:widowControl/>
            <w:spacing w:line="240" w:lineRule="auto"/>
            <w:ind w:firstLine="0" w:firstLineChars="0"/>
            <w:jc w:val="left"/>
          </w:pPr>
        </w:pPrChange>
      </w:pPr>
      <w:bookmarkStart w:id="0" w:name="_GoBack"/>
      <w:bookmarkEnd w:id="0"/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国标黑体">
    <w:altName w:val="黑体"/>
    <w:panose1 w:val="020005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Liberation Serif">
    <w:altName w:val="Times New Roman"/>
    <w:panose1 w:val="02020603050405020304"/>
    <w:charset w:val="00"/>
    <w:family w:val="auto"/>
    <w:pitch w:val="default"/>
    <w:sig w:usb0="00000000" w:usb1="00000000" w:usb2="00000000" w:usb3="00000000" w:csb0="6000009F" w:csb1="DFD70000"/>
  </w:font>
  <w:font w:name="MathJax_Vector">
    <w:altName w:val="Trebuchet MS"/>
    <w:panose1 w:val="02000603000000000000"/>
    <w:charset w:val="00"/>
    <w:family w:val="auto"/>
    <w:pitch w:val="default"/>
    <w:sig w:usb0="00000000" w:usb1="00000000" w:usb2="00000000" w:usb3="00000000" w:csb0="00000001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</w:sdtPr>
    <w:sdtContent>
      <w:p>
        <w:pPr>
          <w:pStyle w:val="9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12"/>
        <w:spacing w:line="240" w:lineRule="auto"/>
        <w:ind w:firstLine="360"/>
      </w:pPr>
      <w:r>
        <w:rPr>
          <w:rStyle w:val="17"/>
        </w:rPr>
        <w:footnoteRef/>
      </w:r>
      <w:r>
        <w:t xml:space="preserve"> </w:t>
      </w:r>
      <w:r>
        <w:rPr>
          <w:rFonts w:hint="eastAsia"/>
        </w:rPr>
        <w:t>根据《统计上大中小微型企业划分办法（2017）》规定，工业企业大、中、小、微企业划分标准如下：从业人员1000人及以上，且营业收入40000</w:t>
      </w:r>
      <w:r>
        <w:rPr>
          <w:rFonts w:hint="eastAsia"/>
          <w:lang w:eastAsia="zh-CN"/>
        </w:rPr>
        <w:t>万元</w:t>
      </w:r>
      <w:r>
        <w:rPr>
          <w:rFonts w:hint="eastAsia"/>
        </w:rPr>
        <w:t>及以上的为大型企业；从业人员300人及以上1000人以下，且营业收入2000</w:t>
      </w:r>
      <w:r>
        <w:rPr>
          <w:rFonts w:hint="eastAsia"/>
          <w:lang w:eastAsia="zh-CN"/>
        </w:rPr>
        <w:t>万元</w:t>
      </w:r>
      <w:r>
        <w:rPr>
          <w:rFonts w:hint="eastAsia"/>
        </w:rPr>
        <w:t>及以上40000</w:t>
      </w:r>
      <w:r>
        <w:rPr>
          <w:rFonts w:hint="eastAsia"/>
          <w:lang w:eastAsia="zh-CN"/>
        </w:rPr>
        <w:t>亿元</w:t>
      </w:r>
      <w:r>
        <w:rPr>
          <w:rFonts w:hint="eastAsia"/>
        </w:rPr>
        <w:t>以下的为中型企业；从业人员20人及以上300人以下，且营业收入300</w:t>
      </w:r>
      <w:r>
        <w:rPr>
          <w:rFonts w:hint="eastAsia"/>
          <w:lang w:eastAsia="zh-CN"/>
        </w:rPr>
        <w:t>万元</w:t>
      </w:r>
      <w:r>
        <w:rPr>
          <w:rFonts w:hint="eastAsia"/>
        </w:rPr>
        <w:t>及以上2000</w:t>
      </w:r>
      <w:r>
        <w:rPr>
          <w:rFonts w:hint="eastAsia"/>
          <w:lang w:eastAsia="zh-CN"/>
        </w:rPr>
        <w:t>万元</w:t>
      </w:r>
      <w:r>
        <w:rPr>
          <w:rFonts w:hint="eastAsia"/>
        </w:rPr>
        <w:t>以下的为小型企业；从业人员20人以下或营业收入300</w:t>
      </w:r>
      <w:r>
        <w:rPr>
          <w:rFonts w:hint="eastAsia"/>
          <w:lang w:eastAsia="zh-CN"/>
        </w:rPr>
        <w:t>万元</w:t>
      </w:r>
      <w:r>
        <w:rPr>
          <w:rFonts w:hint="eastAsia"/>
        </w:rPr>
        <w:t>以下的为微型企业。</w:t>
      </w:r>
    </w:p>
  </w:footnote>
  <w:footnote w:id="1">
    <w:p>
      <w:pPr>
        <w:pStyle w:val="12"/>
        <w:spacing w:line="240" w:lineRule="auto"/>
        <w:ind w:firstLine="360"/>
        <w:rPr>
          <w:rFonts w:ascii="Times New Roman" w:hAnsi="Times New Roman" w:cs="Times New Roman"/>
        </w:rPr>
      </w:pPr>
      <w:r>
        <w:rPr>
          <w:rStyle w:val="1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入选世界品牌实验室发布的世界品牌500强、中国500最具价值品牌名单。</w:t>
      </w:r>
    </w:p>
  </w:footnote>
  <w:footnote w:id="2">
    <w:p>
      <w:pPr>
        <w:pStyle w:val="12"/>
        <w:spacing w:line="240" w:lineRule="auto"/>
        <w:ind w:firstLine="360"/>
      </w:pPr>
      <w:r>
        <w:rPr>
          <w:rStyle w:val="17"/>
        </w:rPr>
        <w:footnoteRef/>
      </w:r>
      <w:r>
        <w:t xml:space="preserve"> </w:t>
      </w:r>
      <w:r>
        <w:rPr>
          <w:rFonts w:hint="eastAsia"/>
        </w:rPr>
        <w:t>技术创新载体主要包括制造业创新中心、技术创新中心、产业创新中心、重点实验室、工程研究中心、企业技术中心等。</w:t>
      </w:r>
    </w:p>
  </w:footnote>
  <w:footnote w:id="3">
    <w:p>
      <w:pPr>
        <w:pStyle w:val="12"/>
        <w:spacing w:line="240" w:lineRule="auto"/>
        <w:ind w:firstLine="360"/>
      </w:pPr>
      <w:r>
        <w:rPr>
          <w:rStyle w:val="17"/>
        </w:rPr>
        <w:footnoteRef/>
      </w:r>
      <w:r>
        <w:t xml:space="preserve"> </w:t>
      </w:r>
      <w:r>
        <w:rPr>
          <w:rFonts w:hint="eastAsia"/>
        </w:rPr>
        <w:t>申报方向包括历史经典、时代优品、潮流新锐、区域品牌。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left="64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hOTc1ODIzNDQ1MWZhZmQxMDFkZmEyYjM2ZWIwZjYifQ=="/>
  </w:docVars>
  <w:rsids>
    <w:rsidRoot w:val="00172A27"/>
    <w:rsid w:val="000120FB"/>
    <w:rsid w:val="00090B6F"/>
    <w:rsid w:val="000B21CC"/>
    <w:rsid w:val="000C7540"/>
    <w:rsid w:val="000D0EFC"/>
    <w:rsid w:val="000E1293"/>
    <w:rsid w:val="001130E3"/>
    <w:rsid w:val="00153C6A"/>
    <w:rsid w:val="00184CDC"/>
    <w:rsid w:val="001E26A7"/>
    <w:rsid w:val="0024766D"/>
    <w:rsid w:val="002B4160"/>
    <w:rsid w:val="002C1C29"/>
    <w:rsid w:val="002E442D"/>
    <w:rsid w:val="003573C1"/>
    <w:rsid w:val="003E1A78"/>
    <w:rsid w:val="003F2807"/>
    <w:rsid w:val="0042106E"/>
    <w:rsid w:val="00462678"/>
    <w:rsid w:val="004F3F7D"/>
    <w:rsid w:val="00562F7C"/>
    <w:rsid w:val="005B4474"/>
    <w:rsid w:val="005B794C"/>
    <w:rsid w:val="005C3425"/>
    <w:rsid w:val="00632B65"/>
    <w:rsid w:val="00664486"/>
    <w:rsid w:val="006A0DA9"/>
    <w:rsid w:val="00746BF4"/>
    <w:rsid w:val="00753C27"/>
    <w:rsid w:val="007544FB"/>
    <w:rsid w:val="00760A8F"/>
    <w:rsid w:val="00766DC0"/>
    <w:rsid w:val="00781228"/>
    <w:rsid w:val="007A068F"/>
    <w:rsid w:val="007B6D6B"/>
    <w:rsid w:val="007F5025"/>
    <w:rsid w:val="00851844"/>
    <w:rsid w:val="00892993"/>
    <w:rsid w:val="008E1964"/>
    <w:rsid w:val="00901707"/>
    <w:rsid w:val="00943E65"/>
    <w:rsid w:val="00992D24"/>
    <w:rsid w:val="009D7546"/>
    <w:rsid w:val="00A15B39"/>
    <w:rsid w:val="00A41DBE"/>
    <w:rsid w:val="00A72724"/>
    <w:rsid w:val="00A72FB3"/>
    <w:rsid w:val="00A73B61"/>
    <w:rsid w:val="00A83343"/>
    <w:rsid w:val="00AC41FF"/>
    <w:rsid w:val="00B042D7"/>
    <w:rsid w:val="00BF7842"/>
    <w:rsid w:val="00C43E20"/>
    <w:rsid w:val="00C6336B"/>
    <w:rsid w:val="00C97E4D"/>
    <w:rsid w:val="00DE4F65"/>
    <w:rsid w:val="00E62163"/>
    <w:rsid w:val="00EB1E84"/>
    <w:rsid w:val="00EB667B"/>
    <w:rsid w:val="00EC3B36"/>
    <w:rsid w:val="00F129B7"/>
    <w:rsid w:val="00F22DCB"/>
    <w:rsid w:val="00F861A8"/>
    <w:rsid w:val="00FA6E13"/>
    <w:rsid w:val="15433673"/>
    <w:rsid w:val="19BC179D"/>
    <w:rsid w:val="1FE74516"/>
    <w:rsid w:val="240810E0"/>
    <w:rsid w:val="29F65DE9"/>
    <w:rsid w:val="2AAD309E"/>
    <w:rsid w:val="2CCE7A93"/>
    <w:rsid w:val="309B1B99"/>
    <w:rsid w:val="30CB2D3F"/>
    <w:rsid w:val="339BB4B5"/>
    <w:rsid w:val="354C5F2B"/>
    <w:rsid w:val="36B74EC4"/>
    <w:rsid w:val="3BA5E604"/>
    <w:rsid w:val="3BBF9B5F"/>
    <w:rsid w:val="3BBFEB4D"/>
    <w:rsid w:val="45242FD5"/>
    <w:rsid w:val="4FEFF787"/>
    <w:rsid w:val="5438753C"/>
    <w:rsid w:val="558B3C88"/>
    <w:rsid w:val="57F7259A"/>
    <w:rsid w:val="5BE63345"/>
    <w:rsid w:val="5D17A924"/>
    <w:rsid w:val="60364521"/>
    <w:rsid w:val="62EE3C5C"/>
    <w:rsid w:val="63ED2E9B"/>
    <w:rsid w:val="66E94B6C"/>
    <w:rsid w:val="68C92499"/>
    <w:rsid w:val="6BCEDE59"/>
    <w:rsid w:val="6BDD7640"/>
    <w:rsid w:val="6C7F0EDF"/>
    <w:rsid w:val="6CD97FB6"/>
    <w:rsid w:val="6FF76915"/>
    <w:rsid w:val="753052A4"/>
    <w:rsid w:val="79FE118C"/>
    <w:rsid w:val="7ADC6715"/>
    <w:rsid w:val="7DFF76D7"/>
    <w:rsid w:val="7F4B1B4F"/>
    <w:rsid w:val="7FDF3815"/>
    <w:rsid w:val="7FFDC45B"/>
    <w:rsid w:val="7FFEFE97"/>
    <w:rsid w:val="A5BF64BA"/>
    <w:rsid w:val="A7AF8438"/>
    <w:rsid w:val="CF7B5DCD"/>
    <w:rsid w:val="D7DF0853"/>
    <w:rsid w:val="DBEF90FF"/>
    <w:rsid w:val="DD7B9A2D"/>
    <w:rsid w:val="DFBFA1F9"/>
    <w:rsid w:val="EFB56A1D"/>
    <w:rsid w:val="F5D4A025"/>
    <w:rsid w:val="F6D3F623"/>
    <w:rsid w:val="FACC9D0B"/>
    <w:rsid w:val="FBCE387B"/>
    <w:rsid w:val="FEED1203"/>
    <w:rsid w:val="FF7B5D89"/>
    <w:rsid w:val="FF7FAC85"/>
    <w:rsid w:val="FF87FA77"/>
    <w:rsid w:val="FFFFD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420" w:firstLineChars="20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ind w:firstLine="640"/>
      <w:jc w:val="left"/>
      <w:outlineLvl w:val="0"/>
    </w:pPr>
    <w:rPr>
      <w:rFonts w:ascii="Times New Roman" w:hAnsi="Times New Roman" w:eastAsia="黑体" w:cs="Times New Roman"/>
      <w:bCs/>
      <w:kern w:val="44"/>
      <w:szCs w:val="48"/>
    </w:rPr>
  </w:style>
  <w:style w:type="paragraph" w:styleId="3">
    <w:name w:val="heading 2"/>
    <w:basedOn w:val="1"/>
    <w:next w:val="1"/>
    <w:link w:val="21"/>
    <w:unhideWhenUsed/>
    <w:qFormat/>
    <w:uiPriority w:val="0"/>
    <w:pPr>
      <w:ind w:firstLine="643"/>
      <w:outlineLvl w:val="1"/>
    </w:pPr>
    <w:rPr>
      <w:rFonts w:ascii="Times New Roman" w:hAnsi="Times New Roman" w:eastAsia="楷体_GB2312"/>
      <w:b/>
      <w:szCs w:val="2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ind w:firstLine="880"/>
      <w:outlineLvl w:val="2"/>
    </w:pPr>
    <w:rPr>
      <w:rFonts w:ascii="Times New Roman" w:hAnsi="Times New Roman"/>
      <w:b/>
      <w:szCs w:val="22"/>
    </w:rPr>
  </w:style>
  <w:style w:type="character" w:default="1" w:styleId="14">
    <w:name w:val="Default Paragraph Font"/>
    <w:unhideWhenUsed/>
    <w:qFormat/>
    <w:uiPriority w:val="1"/>
  </w:style>
  <w:style w:type="table" w:default="1" w:styleId="1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subject"/>
    <w:basedOn w:val="6"/>
    <w:next w:val="6"/>
    <w:link w:val="23"/>
    <w:qFormat/>
    <w:uiPriority w:val="0"/>
    <w:rPr>
      <w:b/>
      <w:bCs/>
    </w:rPr>
  </w:style>
  <w:style w:type="paragraph" w:styleId="6">
    <w:name w:val="annotation text"/>
    <w:basedOn w:val="1"/>
    <w:link w:val="22"/>
    <w:qFormat/>
    <w:uiPriority w:val="0"/>
    <w:pPr>
      <w:jc w:val="left"/>
    </w:pPr>
  </w:style>
  <w:style w:type="paragraph" w:styleId="7">
    <w:name w:val="Body Text"/>
    <w:basedOn w:val="1"/>
    <w:link w:val="26"/>
    <w:qFormat/>
    <w:uiPriority w:val="0"/>
    <w:pPr>
      <w:spacing w:after="120"/>
    </w:pPr>
  </w:style>
  <w:style w:type="paragraph" w:styleId="8">
    <w:name w:val="Body Text Indent"/>
    <w:basedOn w:val="1"/>
    <w:qFormat/>
    <w:uiPriority w:val="0"/>
    <w:pPr>
      <w:spacing w:after="120"/>
      <w:ind w:left="420" w:leftChars="200"/>
    </w:pPr>
  </w:style>
  <w:style w:type="paragraph" w:styleId="9">
    <w:name w:val="footer"/>
    <w:basedOn w:val="1"/>
    <w:link w:val="2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Body Text First Indent 2"/>
    <w:basedOn w:val="8"/>
    <w:qFormat/>
    <w:uiPriority w:val="0"/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12">
    <w:name w:val="footnote text"/>
    <w:basedOn w:val="1"/>
    <w:link w:val="27"/>
    <w:qFormat/>
    <w:uiPriority w:val="0"/>
    <w:pPr>
      <w:snapToGrid w:val="0"/>
      <w:jc w:val="left"/>
    </w:pPr>
    <w:rPr>
      <w:sz w:val="18"/>
      <w:szCs w:val="18"/>
    </w:rPr>
  </w:style>
  <w:style w:type="paragraph" w:styleId="1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5">
    <w:name w:val="Hyperlink"/>
    <w:basedOn w:val="14"/>
    <w:qFormat/>
    <w:uiPriority w:val="0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annotation reference"/>
    <w:basedOn w:val="14"/>
    <w:qFormat/>
    <w:uiPriority w:val="0"/>
    <w:rPr>
      <w:sz w:val="21"/>
      <w:szCs w:val="21"/>
    </w:rPr>
  </w:style>
  <w:style w:type="character" w:styleId="17">
    <w:name w:val="footnote reference"/>
    <w:basedOn w:val="14"/>
    <w:qFormat/>
    <w:uiPriority w:val="0"/>
    <w:rPr>
      <w:vertAlign w:val="superscript"/>
    </w:rPr>
  </w:style>
  <w:style w:type="table" w:styleId="19">
    <w:name w:val="Table Grid"/>
    <w:basedOn w:val="1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0">
    <w:name w:val="标题 2 Char"/>
    <w:qFormat/>
    <w:uiPriority w:val="0"/>
    <w:rPr>
      <w:rFonts w:ascii="Arial" w:hAnsi="Arial" w:eastAsia="楷体_GB2312"/>
      <w:b/>
      <w:szCs w:val="22"/>
    </w:rPr>
  </w:style>
  <w:style w:type="character" w:customStyle="1" w:styleId="21">
    <w:name w:val="标题 2 字符"/>
    <w:link w:val="3"/>
    <w:qFormat/>
    <w:uiPriority w:val="0"/>
    <w:rPr>
      <w:rFonts w:eastAsia="楷体_GB2312" w:cstheme="minorBidi"/>
      <w:b/>
      <w:kern w:val="2"/>
      <w:sz w:val="32"/>
      <w:szCs w:val="22"/>
    </w:rPr>
  </w:style>
  <w:style w:type="character" w:customStyle="1" w:styleId="22">
    <w:name w:val="批注文字 字符"/>
    <w:basedOn w:val="14"/>
    <w:link w:val="6"/>
    <w:qFormat/>
    <w:uiPriority w:val="0"/>
    <w:rPr>
      <w:rFonts w:eastAsia="仿宋_GB2312" w:asciiTheme="minorHAnsi" w:hAnsiTheme="minorHAnsi" w:cstheme="minorBidi"/>
      <w:kern w:val="2"/>
      <w:sz w:val="32"/>
      <w:szCs w:val="24"/>
    </w:rPr>
  </w:style>
  <w:style w:type="character" w:customStyle="1" w:styleId="23">
    <w:name w:val="批注主题 字符"/>
    <w:basedOn w:val="22"/>
    <w:link w:val="5"/>
    <w:qFormat/>
    <w:uiPriority w:val="0"/>
    <w:rPr>
      <w:rFonts w:eastAsia="仿宋_GB2312" w:asciiTheme="minorHAnsi" w:hAnsiTheme="minorHAnsi" w:cstheme="minorBidi"/>
      <w:b/>
      <w:bCs/>
      <w:kern w:val="2"/>
      <w:sz w:val="32"/>
      <w:szCs w:val="24"/>
    </w:rPr>
  </w:style>
  <w:style w:type="character" w:customStyle="1" w:styleId="24">
    <w:name w:val="页脚 字符"/>
    <w:basedOn w:val="14"/>
    <w:link w:val="9"/>
    <w:qFormat/>
    <w:uiPriority w:val="99"/>
    <w:rPr>
      <w:rFonts w:eastAsia="仿宋_GB2312" w:asciiTheme="minorHAnsi" w:hAnsiTheme="minorHAnsi" w:cstheme="minorBidi"/>
      <w:kern w:val="2"/>
      <w:sz w:val="18"/>
      <w:szCs w:val="24"/>
    </w:rPr>
  </w:style>
  <w:style w:type="character" w:customStyle="1" w:styleId="25">
    <w:name w:val="未处理的提及1"/>
    <w:basedOn w:val="14"/>
    <w:unhideWhenUsed/>
    <w:qFormat/>
    <w:uiPriority w:val="99"/>
    <w:rPr>
      <w:color w:val="605E5C"/>
      <w:shd w:val="clear" w:color="auto" w:fill="E1DFDD"/>
    </w:rPr>
  </w:style>
  <w:style w:type="character" w:customStyle="1" w:styleId="26">
    <w:name w:val="正文文本 字符"/>
    <w:basedOn w:val="14"/>
    <w:link w:val="7"/>
    <w:qFormat/>
    <w:uiPriority w:val="0"/>
    <w:rPr>
      <w:rFonts w:eastAsia="仿宋_GB2312" w:asciiTheme="minorHAnsi" w:hAnsiTheme="minorHAnsi" w:cstheme="minorBidi"/>
      <w:kern w:val="2"/>
      <w:sz w:val="32"/>
      <w:szCs w:val="24"/>
    </w:rPr>
  </w:style>
  <w:style w:type="character" w:customStyle="1" w:styleId="27">
    <w:name w:val="脚注文本 字符"/>
    <w:basedOn w:val="14"/>
    <w:link w:val="12"/>
    <w:qFormat/>
    <w:uiPriority w:val="0"/>
    <w:rPr>
      <w:rFonts w:eastAsia="仿宋_GB2312" w:asciiTheme="minorHAnsi" w:hAnsiTheme="minorHAnsi" w:cstheme="minorBidi"/>
      <w:kern w:val="2"/>
      <w:sz w:val="18"/>
      <w:szCs w:val="18"/>
    </w:rPr>
  </w:style>
  <w:style w:type="table" w:customStyle="1" w:styleId="28">
    <w:name w:val="Table Normal"/>
    <w:basedOn w:val="18"/>
    <w:qFormat/>
    <w:uiPriority w:val="0"/>
    <w:rPr>
      <w:rFonts w:eastAsia="Times New Roman"/>
    </w:rPr>
    <w:tblPr>
      <w:tblLayout w:type="fixed"/>
      <w:tblCellMar>
        <w:left w:w="0" w:type="dxa"/>
        <w:right w:w="0" w:type="dxa"/>
      </w:tblCellMar>
    </w:tblPr>
  </w:style>
  <w:style w:type="paragraph" w:customStyle="1" w:styleId="29">
    <w:name w:val="修订1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paragraph" w:customStyle="1" w:styleId="30">
    <w:name w:val="Revision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customStyle="1" w:styleId="31">
    <w:name w:val="font11"/>
    <w:basedOn w:val="14"/>
    <w:qFormat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  <w:style w:type="character" w:customStyle="1" w:styleId="32">
    <w:name w:val="font61"/>
    <w:basedOn w:val="1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33">
    <w:name w:val="font21"/>
    <w:basedOn w:val="14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34">
    <w:name w:val="font41"/>
    <w:basedOn w:val="14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35">
    <w:name w:val="font51"/>
    <w:basedOn w:val="1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36">
    <w:name w:val="font71"/>
    <w:basedOn w:val="1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38</Pages>
  <Words>1142</Words>
  <Characters>1147</Characters>
  <Lines>69</Lines>
  <Paragraphs>19</Paragraphs>
  <TotalTime>16</TotalTime>
  <ScaleCrop>false</ScaleCrop>
  <LinksUpToDate>false</LinksUpToDate>
  <CharactersWithSpaces>1147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2025-04-02T23:39:00Z</dcterms:created>
  <dc:creator>xh</dc:creator>
  <cp:lastModifiedBy>黄海丹</cp:lastModifiedBy>
  <cp:lastPrinted>2026-01-14T15:57:00Z</cp:lastPrinted>
  <dcterms:modified xsi:type="dcterms:W3CDTF">2026-01-15T13:05:30Z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C001D8F462D5DA6D7A6E60699B71A9B5</vt:lpwstr>
  </property>
  <property fmtid="{D5CDD505-2E9C-101B-9397-08002B2CF9AE}" pid="4" name="KSOTemplateDocerSaveRecord">
    <vt:lpwstr>eyJoZGlkIjoiYmNhNDBjOGJmNjViMmYxNmNiNzE5NmJkMTE3MDAzYmUiLCJ1c2VySWQiOiIyMzM0ODY4OTAifQ==</vt:lpwstr>
  </property>
</Properties>
</file>