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ind w:left="0" w:leftChars="0" w:firstLine="0" w:firstLineChars="0"/>
        <w:rPr>
          <w:rFonts w:hint="eastAsia" w:ascii="仿宋_GB2312" w:hAnsi="仿宋_GB2312" w:eastAsia="仿宋_GB2312" w:cs="仿宋_GB2312"/>
          <w:sz w:val="32"/>
          <w:szCs w:val="32"/>
        </w:rPr>
      </w:pPr>
    </w:p>
    <w:p>
      <w:pPr>
        <w:snapToGrid w:val="0"/>
        <w:spacing w:line="300" w:lineRule="auto"/>
        <w:jc w:val="center"/>
        <w:rPr>
          <w:rFonts w:hint="eastAsia" w:ascii="文鼎小标宋简" w:hAnsi="文鼎小标宋简" w:eastAsia="文鼎小标宋简" w:cs="文鼎小标宋简"/>
          <w:b w:val="0"/>
          <w:bCs/>
          <w:sz w:val="44"/>
          <w:szCs w:val="44"/>
          <w:lang w:eastAsia="zh-CN"/>
        </w:rPr>
      </w:pPr>
      <w:r>
        <w:rPr>
          <w:rFonts w:hint="eastAsia" w:ascii="文鼎小标宋简" w:hAnsi="文鼎小标宋简" w:eastAsia="文鼎小标宋简" w:cs="文鼎小标宋简"/>
          <w:b w:val="0"/>
          <w:bCs/>
          <w:sz w:val="44"/>
          <w:szCs w:val="44"/>
        </w:rPr>
        <w:t>揭阳市</w:t>
      </w:r>
      <w:r>
        <w:rPr>
          <w:rFonts w:hint="eastAsia" w:ascii="文鼎小标宋简" w:hAnsi="文鼎小标宋简" w:eastAsia="文鼎小标宋简" w:cs="文鼎小标宋简"/>
          <w:b w:val="0"/>
          <w:bCs/>
          <w:sz w:val="44"/>
          <w:szCs w:val="44"/>
          <w:lang w:eastAsia="zh-CN"/>
        </w:rPr>
        <w:t>机动车维修行业和报废机动车回收拆解</w:t>
      </w:r>
    </w:p>
    <w:p>
      <w:pPr>
        <w:snapToGrid w:val="0"/>
        <w:spacing w:line="300" w:lineRule="auto"/>
        <w:jc w:val="center"/>
        <w:rPr>
          <w:rFonts w:hint="eastAsia" w:ascii="文鼎小标宋简" w:hAnsi="文鼎小标宋简" w:eastAsia="文鼎小标宋简" w:cs="文鼎小标宋简"/>
          <w:b w:val="0"/>
          <w:bCs/>
          <w:sz w:val="44"/>
          <w:szCs w:val="44"/>
        </w:rPr>
      </w:pPr>
      <w:r>
        <w:rPr>
          <w:rFonts w:hint="eastAsia" w:ascii="文鼎小标宋简" w:hAnsi="文鼎小标宋简" w:eastAsia="文鼎小标宋简" w:cs="文鼎小标宋简"/>
          <w:b w:val="0"/>
          <w:bCs/>
          <w:sz w:val="44"/>
          <w:szCs w:val="44"/>
          <w:lang w:eastAsia="zh-CN"/>
        </w:rPr>
        <w:t>行业危险废物监督管理</w:t>
      </w:r>
      <w:r>
        <w:rPr>
          <w:rFonts w:hint="eastAsia" w:ascii="文鼎小标宋简" w:hAnsi="文鼎小标宋简" w:eastAsia="文鼎小标宋简" w:cs="文鼎小标宋简"/>
          <w:b w:val="0"/>
          <w:bCs/>
          <w:sz w:val="44"/>
          <w:szCs w:val="44"/>
          <w:lang w:val="en-US" w:eastAsia="zh-CN"/>
        </w:rPr>
        <w:t>联合</w:t>
      </w:r>
      <w:r>
        <w:rPr>
          <w:rFonts w:hint="eastAsia" w:ascii="文鼎小标宋简" w:hAnsi="文鼎小标宋简" w:eastAsia="文鼎小标宋简" w:cs="文鼎小标宋简"/>
          <w:b w:val="0"/>
          <w:bCs/>
          <w:sz w:val="44"/>
          <w:szCs w:val="44"/>
          <w:lang w:eastAsia="zh-CN"/>
        </w:rPr>
        <w:t>整治</w:t>
      </w:r>
      <w:r>
        <w:rPr>
          <w:rFonts w:hint="eastAsia" w:ascii="文鼎小标宋简" w:hAnsi="文鼎小标宋简" w:eastAsia="文鼎小标宋简" w:cs="文鼎小标宋简"/>
          <w:b w:val="0"/>
          <w:bCs/>
          <w:sz w:val="44"/>
          <w:szCs w:val="44"/>
        </w:rPr>
        <w:t>方案</w:t>
      </w:r>
    </w:p>
    <w:p>
      <w:pPr>
        <w:snapToGrid w:val="0"/>
        <w:spacing w:line="360" w:lineRule="auto"/>
        <w:jc w:val="center"/>
        <w:rPr>
          <w:rFonts w:hint="default"/>
          <w:sz w:val="32"/>
          <w:szCs w:val="32"/>
        </w:rPr>
      </w:pPr>
    </w:p>
    <w:p>
      <w:pPr>
        <w:snapToGrid w:val="0"/>
        <w:spacing w:line="360" w:lineRule="auto"/>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w:t>
      </w:r>
      <w:r>
        <w:rPr>
          <w:rFonts w:hint="eastAsia" w:ascii="仿宋_GB2312" w:hAnsi="仿宋_GB2312" w:eastAsia="仿宋_GB2312" w:cs="仿宋_GB2312"/>
          <w:sz w:val="32"/>
          <w:szCs w:val="32"/>
          <w:lang w:eastAsia="zh-CN"/>
        </w:rPr>
        <w:t>进一步加强和规范机动车维修和报废机动车回收拆解（以下简称机动车维修拆解）行业危险废物的收集、贮存、运输、利用和处置</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有效防止危险废物污染环境，消除环境风险隐患，</w:t>
      </w:r>
      <w:r>
        <w:rPr>
          <w:rFonts w:hint="eastAsia" w:ascii="仿宋_GB2312" w:hAnsi="仿宋_GB2312" w:eastAsia="仿宋_GB2312" w:cs="仿宋_GB2312"/>
          <w:sz w:val="32"/>
          <w:szCs w:val="32"/>
        </w:rPr>
        <w:t>根据</w:t>
      </w:r>
      <w:r>
        <w:rPr>
          <w:rFonts w:hint="eastAsia" w:ascii="仿宋_GB2312" w:hAnsi="仿宋_GB2312" w:eastAsia="仿宋_GB2312" w:cs="仿宋_GB2312"/>
          <w:sz w:val="32"/>
          <w:szCs w:val="32"/>
          <w:lang w:eastAsia="zh-CN"/>
        </w:rPr>
        <w:t>《广东省固体废物污染环境防治条例》和《广东</w:t>
      </w:r>
      <w:r>
        <w:rPr>
          <w:rFonts w:hint="eastAsia" w:ascii="仿宋_GB2312" w:hAnsi="仿宋_GB2312" w:eastAsia="仿宋_GB2312" w:cs="仿宋_GB2312"/>
          <w:sz w:val="32"/>
          <w:szCs w:val="32"/>
        </w:rPr>
        <w:t>省</w:t>
      </w:r>
      <w:r>
        <w:rPr>
          <w:rFonts w:hint="eastAsia" w:ascii="仿宋_GB2312" w:hAnsi="仿宋_GB2312" w:eastAsia="仿宋_GB2312" w:cs="仿宋_GB2312"/>
          <w:sz w:val="32"/>
          <w:szCs w:val="32"/>
          <w:lang w:eastAsia="zh-CN"/>
        </w:rPr>
        <w:t>生态环境</w:t>
      </w:r>
      <w:r>
        <w:rPr>
          <w:rFonts w:hint="eastAsia" w:ascii="仿宋_GB2312" w:hAnsi="仿宋_GB2312" w:eastAsia="仿宋_GB2312" w:cs="仿宋_GB2312"/>
          <w:sz w:val="32"/>
          <w:szCs w:val="32"/>
        </w:rPr>
        <w:t>厅</w:t>
      </w:r>
      <w:r>
        <w:rPr>
          <w:rFonts w:hint="eastAsia" w:ascii="仿宋_GB2312" w:hAnsi="仿宋_GB2312" w:eastAsia="仿宋_GB2312" w:cs="仿宋_GB2312"/>
          <w:sz w:val="32"/>
          <w:szCs w:val="32"/>
          <w:lang w:eastAsia="zh-CN"/>
        </w:rPr>
        <w:t>、公安厅、交通运输厅、商务厅印发</w:t>
      </w:r>
      <w:r>
        <w:rPr>
          <w:rFonts w:hint="eastAsia" w:ascii="仿宋_GB2312" w:hAnsi="仿宋_GB2312" w:eastAsia="仿宋_GB2312" w:cs="仿宋_GB2312"/>
          <w:sz w:val="32"/>
          <w:szCs w:val="32"/>
          <w:lang w:val="en-US" w:eastAsia="zh-CN"/>
        </w:rPr>
        <w:t>&lt;</w:t>
      </w:r>
      <w:r>
        <w:rPr>
          <w:rFonts w:hint="eastAsia" w:ascii="仿宋_GB2312" w:hAnsi="仿宋_GB2312" w:eastAsia="仿宋_GB2312" w:cs="仿宋_GB2312"/>
          <w:sz w:val="32"/>
          <w:szCs w:val="32"/>
          <w:lang w:eastAsia="zh-CN"/>
        </w:rPr>
        <w:t>关于加强机动车维修行业和报废机动车回收拆解行业危险废物监督管理工作的意见</w:t>
      </w:r>
      <w:r>
        <w:rPr>
          <w:rFonts w:hint="eastAsia" w:ascii="仿宋_GB2312" w:hAnsi="仿宋_GB2312" w:eastAsia="仿宋_GB2312" w:cs="仿宋_GB2312"/>
          <w:sz w:val="32"/>
          <w:szCs w:val="32"/>
          <w:lang w:val="en-US" w:eastAsia="zh-CN"/>
        </w:rPr>
        <w:t>&gt;的通知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（粤环</w:t>
      </w:r>
      <w:r>
        <w:rPr>
          <w:rFonts w:hint="eastAsia" w:ascii="仿宋_GB2312" w:hAnsi="仿宋_GB2312" w:eastAsia="仿宋_GB2312" w:cs="仿宋_GB2312"/>
          <w:sz w:val="32"/>
          <w:szCs w:val="32"/>
          <w:lang w:eastAsia="zh-CN"/>
        </w:rPr>
        <w:t>发</w:t>
      </w: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〕5号）</w:t>
      </w:r>
      <w:r>
        <w:rPr>
          <w:rFonts w:hint="eastAsia" w:ascii="仿宋_GB2312" w:hAnsi="仿宋_GB2312" w:eastAsia="仿宋_GB2312" w:cs="仿宋_GB2312"/>
          <w:sz w:val="32"/>
          <w:szCs w:val="32"/>
          <w:lang w:eastAsia="zh-CN"/>
        </w:rPr>
        <w:t>的要求</w:t>
      </w:r>
      <w:r>
        <w:rPr>
          <w:rFonts w:hint="eastAsia" w:ascii="仿宋_GB2312" w:hAnsi="仿宋_GB2312" w:eastAsia="仿宋_GB2312" w:cs="仿宋_GB2312"/>
          <w:sz w:val="32"/>
          <w:szCs w:val="32"/>
        </w:rPr>
        <w:t>，结合我市实际，制订本</w:t>
      </w:r>
      <w:r>
        <w:rPr>
          <w:rFonts w:hint="eastAsia" w:ascii="仿宋_GB2312" w:hAnsi="仿宋_GB2312" w:eastAsia="仿宋_GB2312" w:cs="仿宋_GB2312"/>
          <w:sz w:val="32"/>
          <w:szCs w:val="32"/>
          <w:lang w:eastAsia="zh-CN"/>
        </w:rPr>
        <w:t>整治</w:t>
      </w:r>
      <w:r>
        <w:rPr>
          <w:rFonts w:hint="eastAsia" w:ascii="仿宋_GB2312" w:hAnsi="仿宋_GB2312" w:eastAsia="仿宋_GB2312" w:cs="仿宋_GB2312"/>
          <w:sz w:val="32"/>
          <w:szCs w:val="32"/>
        </w:rPr>
        <w:t>方案。</w:t>
      </w:r>
    </w:p>
    <w:p>
      <w:pPr>
        <w:numPr>
          <w:ilvl w:val="0"/>
          <w:numId w:val="2"/>
        </w:numPr>
        <w:snapToGrid w:val="0"/>
        <w:spacing w:line="360" w:lineRule="auto"/>
        <w:ind w:firstLine="640" w:firstLineChars="200"/>
        <w:jc w:val="left"/>
        <w:rPr>
          <w:rFonts w:hint="eastAsia" w:ascii="黑体" w:hAnsi="黑体" w:eastAsia="黑体" w:cs="黑体"/>
          <w:sz w:val="32"/>
          <w:szCs w:val="32"/>
          <w:lang w:eastAsia="zh-CN"/>
        </w:rPr>
      </w:pPr>
      <w:r>
        <w:rPr>
          <w:rFonts w:hint="eastAsia" w:ascii="黑体" w:hAnsi="黑体" w:eastAsia="黑体" w:cs="黑体"/>
          <w:bCs/>
          <w:sz w:val="32"/>
          <w:szCs w:val="32"/>
          <w:lang w:eastAsia="zh-CN"/>
        </w:rPr>
        <w:t>指导思想</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right="0" w:rightChars="0" w:firstLine="640" w:firstLineChars="200"/>
        <w:jc w:val="left"/>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全面贯彻党的十九大精神，以习近平新时代中国特色社会主义思想为指导，深入贯彻习近平生态文明思想和全国生态环境保护大会精神，践行绿水青山就是金山银山的理念，推进中央环保督察“回头看”及固体废物环境问题专项督察整改工作，打好污染防治攻坚战，为建设美丽广东和幸福揭阳做好保障。</w:t>
      </w:r>
    </w:p>
    <w:p>
      <w:pPr>
        <w:snapToGrid w:val="0"/>
        <w:spacing w:line="360" w:lineRule="auto"/>
        <w:ind w:firstLine="640" w:firstLineChars="200"/>
        <w:jc w:val="left"/>
        <w:rPr>
          <w:rFonts w:hint="eastAsia" w:ascii="黑体" w:hAnsi="黑体" w:eastAsia="黑体" w:cs="黑体"/>
          <w:bCs/>
          <w:sz w:val="32"/>
          <w:szCs w:val="32"/>
        </w:rPr>
      </w:pPr>
      <w:r>
        <w:rPr>
          <w:rFonts w:hint="eastAsia" w:ascii="黑体" w:hAnsi="黑体" w:eastAsia="黑体" w:cs="黑体"/>
          <w:bCs/>
          <w:sz w:val="32"/>
          <w:szCs w:val="32"/>
          <w:lang w:eastAsia="zh-CN"/>
        </w:rPr>
        <w:t>二</w:t>
      </w:r>
      <w:r>
        <w:rPr>
          <w:rFonts w:hint="eastAsia" w:ascii="黑体" w:hAnsi="黑体" w:eastAsia="黑体" w:cs="黑体"/>
          <w:bCs/>
          <w:sz w:val="32"/>
          <w:szCs w:val="32"/>
        </w:rPr>
        <w:t>、工作目标</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全面落实机动车维修拆解单位危险废物污染防治的主体责任和相关行政主管部门的监管责任，健全监管机制，创新监管手段，促进机动车维修拆解行业危险废物从产生到处置的全过程规范管理，切实维护生态环境安全。</w:t>
      </w:r>
      <w:r>
        <w:rPr>
          <w:rFonts w:hint="eastAsia" w:ascii="仿宋_GB2312" w:hAnsi="仿宋_GB2312" w:eastAsia="仿宋_GB2312" w:cs="仿宋_GB2312"/>
          <w:sz w:val="32"/>
          <w:szCs w:val="32"/>
          <w:lang w:eastAsia="zh-CN"/>
        </w:rPr>
        <w:t>到</w:t>
      </w:r>
      <w:r>
        <w:rPr>
          <w:rFonts w:hint="eastAsia" w:ascii="仿宋_GB2312" w:hAnsi="仿宋_GB2312" w:eastAsia="仿宋_GB2312" w:cs="仿宋_GB2312"/>
          <w:sz w:val="32"/>
          <w:szCs w:val="32"/>
          <w:lang w:val="en-US" w:eastAsia="zh-CN"/>
        </w:rPr>
        <w:t>2019年底，基本摸清机动车维修拆解行业监管单位经营许可证和环评审批情况，危险废物产生、转移和利用处置情况，通过强化执法、规范管理，培育危险废物管理规范的机动车维修拆解企业，形成一套完善的危险废物收集处置体系，建立一个部门联动、信息互通、齐抓共管的监管机制。到2020年底，机动车维修拆解行业危险废物收集处置能力得到有效保障，非法转移处置行为得到有效遏制，管理水平全面提升。</w:t>
      </w:r>
    </w:p>
    <w:p>
      <w:pPr>
        <w:snapToGrid w:val="0"/>
        <w:spacing w:line="360" w:lineRule="auto"/>
        <w:ind w:firstLine="640" w:firstLineChars="200"/>
        <w:rPr>
          <w:rFonts w:hint="eastAsia" w:ascii="黑体" w:hAnsi="黑体" w:eastAsia="黑体" w:cs="黑体"/>
          <w:sz w:val="32"/>
          <w:szCs w:val="32"/>
          <w:highlight w:val="none"/>
          <w:lang w:eastAsia="zh-CN"/>
        </w:rPr>
      </w:pPr>
      <w:r>
        <w:rPr>
          <w:rFonts w:hint="eastAsia" w:ascii="黑体" w:hAnsi="黑体" w:eastAsia="黑体" w:cs="黑体"/>
          <w:sz w:val="32"/>
          <w:szCs w:val="32"/>
          <w:highlight w:val="none"/>
          <w:lang w:eastAsia="zh-CN"/>
        </w:rPr>
        <w:t>三、整治内容</w:t>
      </w:r>
    </w:p>
    <w:p>
      <w:pPr>
        <w:snapToGrid w:val="0"/>
        <w:spacing w:line="360" w:lineRule="auto"/>
        <w:ind w:firstLine="640" w:firstLineChars="20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一）严格管理机动车维修经营备案，严格审核机动车拆解单位企业资质，核查机动车拆解单位是否按照《报废汽车回收拆解企业技术规范》、《报废机动车拆解环境保护技术规范》进行拆解，严厉查处机动车维修拆解单位违法排放、倾倒、处置危险废物、不按规范设置危险废物标识、不按照规定申报登记危险废物或在申报登记时弄虚作假、不按规范分类贮存危险废物，以及将危险废物提供或者委托给无经营许可证的单位利用处置、不按规定执行危险废物转移联单制度的违法行为；</w:t>
      </w:r>
    </w:p>
    <w:p>
      <w:pPr>
        <w:snapToGrid w:val="0"/>
        <w:spacing w:line="360" w:lineRule="auto"/>
        <w:ind w:firstLine="640" w:firstLineChars="20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（二）严格核查危险废物运输单位的企业、车辆、从业人员资质，严厉查处不按危险废物管理规范和运输安全要求进行危险废物运输的行为。</w:t>
      </w:r>
    </w:p>
    <w:p>
      <w:pPr>
        <w:snapToGrid w:val="0"/>
        <w:spacing w:line="360" w:lineRule="auto"/>
        <w:ind w:firstLine="640" w:firstLineChars="200"/>
        <w:rPr>
          <w:rFonts w:hint="eastAsia" w:ascii="黑体" w:hAnsi="黑体" w:eastAsia="黑体" w:cs="黑体"/>
          <w:sz w:val="32"/>
          <w:szCs w:val="32"/>
          <w:highlight w:val="none"/>
          <w:lang w:eastAsia="zh-CN"/>
        </w:rPr>
      </w:pPr>
      <w:r>
        <w:rPr>
          <w:rFonts w:hint="eastAsia" w:ascii="黑体" w:hAnsi="黑体" w:eastAsia="黑体" w:cs="黑体"/>
          <w:sz w:val="32"/>
          <w:szCs w:val="32"/>
          <w:highlight w:val="none"/>
          <w:lang w:eastAsia="zh-CN"/>
        </w:rPr>
        <w:t>四、工作要求</w:t>
      </w:r>
    </w:p>
    <w:p>
      <w:pPr>
        <w:snapToGrid w:val="0"/>
        <w:spacing w:line="360" w:lineRule="auto"/>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机动车维修拆解单位应办理环评审批手续及相应的经营许可证，同时，要建立健全危险废物管理制度，对危险废物的产生、流向管理负总责，配合有关部门做好日常检查工作。</w:t>
      </w:r>
    </w:p>
    <w:p>
      <w:pPr>
        <w:snapToGrid w:val="0"/>
        <w:spacing w:line="360" w:lineRule="auto"/>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（二）</w:t>
      </w:r>
      <w:r>
        <w:rPr>
          <w:rFonts w:hint="eastAsia" w:ascii="仿宋_GB2312" w:hAnsi="仿宋_GB2312" w:eastAsia="仿宋_GB2312" w:cs="仿宋_GB2312"/>
          <w:sz w:val="32"/>
          <w:szCs w:val="32"/>
          <w:highlight w:val="none"/>
        </w:rPr>
        <w:t>机动车维修拆解单位每年3月1日前</w:t>
      </w:r>
      <w:r>
        <w:rPr>
          <w:rFonts w:hint="eastAsia" w:ascii="仿宋_GB2312" w:hAnsi="仿宋_GB2312" w:eastAsia="仿宋_GB2312" w:cs="仿宋_GB2312"/>
          <w:sz w:val="32"/>
          <w:szCs w:val="32"/>
          <w:highlight w:val="none"/>
          <w:lang w:eastAsia="zh-CN"/>
        </w:rPr>
        <w:t>应</w:t>
      </w:r>
      <w:r>
        <w:rPr>
          <w:rFonts w:hint="eastAsia" w:ascii="仿宋_GB2312" w:hAnsi="仿宋_GB2312" w:eastAsia="仿宋_GB2312" w:cs="仿宋_GB2312"/>
          <w:sz w:val="32"/>
          <w:szCs w:val="32"/>
          <w:highlight w:val="none"/>
        </w:rPr>
        <w:t>在广东省固体废物管理信息平台（以下简称“省信息平台”，网址：https://app.gdeei.cn/gdgfqy）开展危险废物申报登记，以及危险废物管理计划报备工作（详见原环境保护部公告2016年第7号《危险废物产生单位管理计划制定指南》）。</w:t>
      </w:r>
    </w:p>
    <w:p>
      <w:pPr>
        <w:snapToGrid w:val="0"/>
        <w:spacing w:line="360" w:lineRule="auto"/>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（三）</w:t>
      </w:r>
      <w:r>
        <w:rPr>
          <w:rFonts w:hint="eastAsia" w:ascii="仿宋_GB2312" w:hAnsi="仿宋_GB2312" w:eastAsia="仿宋_GB2312" w:cs="仿宋_GB2312"/>
          <w:sz w:val="32"/>
          <w:szCs w:val="32"/>
          <w:highlight w:val="none"/>
        </w:rPr>
        <w:t>机动车维修拆解单位</w:t>
      </w:r>
      <w:r>
        <w:rPr>
          <w:rFonts w:hint="eastAsia" w:ascii="仿宋_GB2312" w:hAnsi="仿宋_GB2312" w:eastAsia="仿宋_GB2312" w:cs="仿宋_GB2312"/>
          <w:sz w:val="32"/>
          <w:szCs w:val="32"/>
          <w:highlight w:val="none"/>
          <w:lang w:eastAsia="zh-CN"/>
        </w:rPr>
        <w:t>应</w:t>
      </w:r>
      <w:r>
        <w:rPr>
          <w:rFonts w:hint="eastAsia" w:ascii="仿宋_GB2312" w:hAnsi="仿宋_GB2312" w:eastAsia="仿宋_GB2312" w:cs="仿宋_GB2312"/>
          <w:sz w:val="32"/>
          <w:szCs w:val="32"/>
          <w:highlight w:val="none"/>
        </w:rPr>
        <w:t>建立健全危险废物管理台账，台账应包括各类危险废物相关原材料、配件等的购置数量，危险废物种类、产生量、暂存量、委托处置去向及处置数量，以及危险废物出入库时间、经手人、接收单位信息（接收单位名称、危险废物经营许可资质）等相关信息，并按要求在省信息平台上登记月度汇总信息。危险废物管理台账记录要与企业生产经营情况相互佐证，并至少保留5年。</w:t>
      </w:r>
    </w:p>
    <w:p>
      <w:pPr>
        <w:snapToGrid w:val="0"/>
        <w:spacing w:line="360" w:lineRule="auto"/>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（四）</w:t>
      </w:r>
      <w:r>
        <w:rPr>
          <w:rFonts w:hint="eastAsia" w:ascii="仿宋_GB2312" w:hAnsi="仿宋_GB2312" w:eastAsia="仿宋_GB2312" w:cs="仿宋_GB2312"/>
          <w:sz w:val="32"/>
          <w:szCs w:val="32"/>
          <w:highlight w:val="none"/>
        </w:rPr>
        <w:t>机动车维修拆解单位产生的危险废物</w:t>
      </w:r>
      <w:r>
        <w:rPr>
          <w:rFonts w:hint="eastAsia" w:ascii="仿宋_GB2312" w:hAnsi="仿宋_GB2312" w:eastAsia="仿宋_GB2312" w:cs="仿宋_GB2312"/>
          <w:sz w:val="32"/>
          <w:szCs w:val="32"/>
          <w:highlight w:val="none"/>
          <w:lang w:eastAsia="zh-CN"/>
        </w:rPr>
        <w:t>应</w:t>
      </w:r>
      <w:r>
        <w:rPr>
          <w:rFonts w:hint="eastAsia" w:ascii="仿宋_GB2312" w:hAnsi="仿宋_GB2312" w:eastAsia="仿宋_GB2312" w:cs="仿宋_GB2312"/>
          <w:sz w:val="32"/>
          <w:szCs w:val="32"/>
          <w:highlight w:val="none"/>
        </w:rPr>
        <w:t>实行分类收集、分区贮存，严禁随意贮存、堆放、倾倒、抛洒，污染环境。危险废物容器、包装物以及收集、贮存危险废物的设施、场所，必须设置规范的危险废物标识标牌。危险废物贮存场所应做防渗漏处理，并配备泄漏液体收集装置。（具体可参考《危险废物贮存污染控制标准》）</w:t>
      </w:r>
    </w:p>
    <w:p>
      <w:pPr>
        <w:snapToGrid w:val="0"/>
        <w:spacing w:line="360" w:lineRule="auto"/>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（五）</w:t>
      </w:r>
      <w:r>
        <w:rPr>
          <w:rFonts w:hint="eastAsia" w:ascii="仿宋_GB2312" w:hAnsi="仿宋_GB2312" w:eastAsia="仿宋_GB2312" w:cs="仿宋_GB2312"/>
          <w:sz w:val="32"/>
          <w:szCs w:val="32"/>
          <w:highlight w:val="none"/>
        </w:rPr>
        <w:t>机动车维修拆解单位产生的危险废物应分类交由具有相应类别危险废物经营资质的单位进行处理处置，严格执行危险废物转移联单制度，严禁委托不具资质或资质不符的单位处置。委托运输危险废物或办理运输交接手续时，应详细核实运营单位的资质，并根据危险废物特性，选择运输工具；发现承运企业、车辆、人员不具备相应资质时，应立即停止委托运输，并向当地生态环境和交通运输部门报告。</w:t>
      </w:r>
    </w:p>
    <w:p>
      <w:pPr>
        <w:snapToGrid w:val="0"/>
        <w:spacing w:line="360" w:lineRule="auto"/>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（六）</w:t>
      </w:r>
      <w:r>
        <w:rPr>
          <w:rFonts w:hint="eastAsia" w:ascii="仿宋_GB2312" w:hAnsi="仿宋_GB2312" w:eastAsia="仿宋_GB2312" w:cs="仿宋_GB2312"/>
          <w:sz w:val="32"/>
          <w:szCs w:val="32"/>
          <w:highlight w:val="none"/>
        </w:rPr>
        <w:t>危险废物运输单位</w:t>
      </w:r>
      <w:r>
        <w:rPr>
          <w:rFonts w:hint="eastAsia" w:ascii="仿宋_GB2312" w:hAnsi="仿宋_GB2312" w:eastAsia="仿宋_GB2312" w:cs="仿宋_GB2312"/>
          <w:sz w:val="32"/>
          <w:szCs w:val="32"/>
          <w:highlight w:val="none"/>
          <w:lang w:eastAsia="zh-CN"/>
        </w:rPr>
        <w:t>应</w:t>
      </w:r>
      <w:r>
        <w:rPr>
          <w:rFonts w:hint="eastAsia" w:ascii="仿宋_GB2312" w:hAnsi="仿宋_GB2312" w:eastAsia="仿宋_GB2312" w:cs="仿宋_GB2312"/>
          <w:sz w:val="32"/>
          <w:szCs w:val="32"/>
          <w:highlight w:val="none"/>
        </w:rPr>
        <w:t>依法向交通运输管理部门申领危险货物道路运输许可证，获得危险货物的运输资质。运输单位应按照承运废物特性，配备相应运输车辆，并对运输车辆实行实时动态跟踪监控。运输车辆要设置规范的车辆标志，安装卫星定位设备，并与交通运输部门监控平台联网，全程监控运输及交接情况。驾驶员、押运员等从业人员应具有相应从业资格证书，并由运输单位定期开展业务培训。</w:t>
      </w:r>
    </w:p>
    <w:p>
      <w:pPr>
        <w:snapToGrid w:val="0"/>
        <w:spacing w:line="360" w:lineRule="auto"/>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（七）</w:t>
      </w:r>
      <w:r>
        <w:rPr>
          <w:rFonts w:hint="eastAsia" w:ascii="仿宋_GB2312" w:hAnsi="仿宋_GB2312" w:eastAsia="仿宋_GB2312" w:cs="仿宋_GB2312"/>
          <w:sz w:val="32"/>
          <w:szCs w:val="32"/>
          <w:highlight w:val="none"/>
        </w:rPr>
        <w:t>危险废物运输单位应按相应资质承运危险废物种类, 并做好运单登记备案工作。运输过程严格执行危险废物转移联单制度，规范交接登记和装运过程，严防运输途中跑冒滴漏，不得将危险废物交由不具资质或资质不符的单位处置。处置单位在接收时，要查验核对运单信息，查验转移联单的废物类别、数量等，不得接受非法委托。</w:t>
      </w:r>
    </w:p>
    <w:p>
      <w:pPr>
        <w:snapToGrid w:val="0"/>
        <w:spacing w:line="360" w:lineRule="auto"/>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（八）</w:t>
      </w:r>
      <w:r>
        <w:rPr>
          <w:rFonts w:hint="eastAsia" w:ascii="仿宋_GB2312" w:hAnsi="仿宋_GB2312" w:eastAsia="仿宋_GB2312" w:cs="仿宋_GB2312"/>
          <w:sz w:val="32"/>
          <w:szCs w:val="32"/>
          <w:highlight w:val="none"/>
        </w:rPr>
        <w:t>从事机动车维修拆解行业危险废物收集、贮存、利用和处置的单位应具有相应类别危险废物经营资质，并严格按照危险废物经营许可证规定从事经营活动。严禁擅自超许可规模、超经营范围或不按规定收集处置危险废物。要严格执行危险废物转移联单制度，健全完善危险废物经营情况记录、接收处置台账，确保处理处置设备和污染防治设施正常运行、稳定达标排放。</w:t>
      </w:r>
    </w:p>
    <w:p>
      <w:pPr>
        <w:snapToGrid w:val="0"/>
        <w:spacing w:line="360" w:lineRule="auto"/>
        <w:ind w:firstLine="640" w:firstLineChars="20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（九）机动车维修拆解单位和</w:t>
      </w:r>
      <w:r>
        <w:rPr>
          <w:rFonts w:hint="eastAsia" w:ascii="仿宋_GB2312" w:hAnsi="仿宋_GB2312" w:eastAsia="仿宋_GB2312" w:cs="仿宋_GB2312"/>
          <w:sz w:val="32"/>
          <w:szCs w:val="32"/>
          <w:highlight w:val="none"/>
        </w:rPr>
        <w:t>危险废物运输单位</w:t>
      </w:r>
      <w:r>
        <w:rPr>
          <w:rFonts w:hint="eastAsia" w:ascii="仿宋_GB2312" w:hAnsi="仿宋_GB2312" w:eastAsia="仿宋_GB2312" w:cs="仿宋_GB2312"/>
          <w:sz w:val="32"/>
          <w:szCs w:val="32"/>
          <w:highlight w:val="none"/>
          <w:lang w:eastAsia="zh-CN"/>
        </w:rPr>
        <w:t>应加强对维修拆解从业人员和道路危险废物运输从业人员的教育培训和安全应急培训。定期开展，通过</w:t>
      </w:r>
      <w:r>
        <w:rPr>
          <w:rFonts w:hint="eastAsia" w:ascii="仿宋_GB2312" w:hAnsi="仿宋_GB2312" w:eastAsia="仿宋_GB2312" w:cs="仿宋_GB2312"/>
          <w:sz w:val="32"/>
          <w:szCs w:val="32"/>
          <w:highlight w:val="none"/>
        </w:rPr>
        <w:t>学习掌握危险废物知识</w:t>
      </w:r>
      <w:r>
        <w:rPr>
          <w:rFonts w:hint="eastAsia" w:ascii="仿宋_GB2312" w:hAnsi="仿宋_GB2312" w:eastAsia="仿宋_GB2312" w:cs="仿宋_GB2312"/>
          <w:sz w:val="32"/>
          <w:szCs w:val="32"/>
          <w:highlight w:val="none"/>
          <w:lang w:eastAsia="zh-CN"/>
        </w:rPr>
        <w:t>、危险废物管理规范和危险废物运输安全要求等，使修拆解从业人员和道路危险废物运输从业人员熟练掌握</w:t>
      </w:r>
      <w:r>
        <w:rPr>
          <w:rFonts w:hint="eastAsia" w:ascii="仿宋_GB2312" w:hAnsi="仿宋_GB2312" w:eastAsia="仿宋_GB2312" w:cs="仿宋_GB2312"/>
          <w:sz w:val="32"/>
          <w:szCs w:val="32"/>
          <w:highlight w:val="none"/>
        </w:rPr>
        <w:t>事故应对技能及</w:t>
      </w:r>
      <w:r>
        <w:rPr>
          <w:rFonts w:hint="eastAsia" w:ascii="仿宋_GB2312" w:hAnsi="仿宋_GB2312" w:eastAsia="仿宋_GB2312" w:cs="仿宋_GB2312"/>
          <w:sz w:val="32"/>
          <w:szCs w:val="32"/>
          <w:highlight w:val="none"/>
          <w:lang w:eastAsia="zh-CN"/>
        </w:rPr>
        <w:t>熟悉</w:t>
      </w:r>
      <w:r>
        <w:rPr>
          <w:rFonts w:hint="eastAsia" w:ascii="仿宋_GB2312" w:hAnsi="仿宋_GB2312" w:eastAsia="仿宋_GB2312" w:cs="仿宋_GB2312"/>
          <w:sz w:val="32"/>
          <w:szCs w:val="32"/>
          <w:highlight w:val="none"/>
        </w:rPr>
        <w:t>相关管理制度</w:t>
      </w:r>
      <w:r>
        <w:rPr>
          <w:rFonts w:hint="eastAsia" w:ascii="仿宋_GB2312" w:hAnsi="仿宋_GB2312" w:eastAsia="仿宋_GB2312" w:cs="仿宋_GB2312"/>
          <w:sz w:val="32"/>
          <w:szCs w:val="32"/>
          <w:highlight w:val="none"/>
          <w:lang w:eastAsia="zh-CN"/>
        </w:rPr>
        <w:t>。</w:t>
      </w:r>
    </w:p>
    <w:p>
      <w:pPr>
        <w:snapToGrid w:val="0"/>
        <w:spacing w:line="360" w:lineRule="auto"/>
        <w:ind w:firstLine="640" w:firstLineChars="200"/>
        <w:rPr>
          <w:rFonts w:hint="eastAsia" w:ascii="黑体" w:hAnsi="黑体" w:eastAsia="黑体" w:cs="黑体"/>
          <w:sz w:val="32"/>
          <w:szCs w:val="32"/>
          <w:highlight w:val="none"/>
        </w:rPr>
      </w:pPr>
      <w:r>
        <w:rPr>
          <w:rFonts w:hint="eastAsia" w:ascii="黑体" w:hAnsi="黑体" w:eastAsia="黑体" w:cs="黑体"/>
          <w:sz w:val="32"/>
          <w:szCs w:val="32"/>
          <w:highlight w:val="none"/>
          <w:lang w:eastAsia="zh-CN"/>
        </w:rPr>
        <w:t>五</w:t>
      </w:r>
      <w:r>
        <w:rPr>
          <w:rFonts w:hint="eastAsia" w:ascii="黑体" w:hAnsi="黑体" w:eastAsia="黑体" w:cs="黑体"/>
          <w:sz w:val="32"/>
          <w:szCs w:val="32"/>
          <w:highlight w:val="none"/>
        </w:rPr>
        <w:t>、</w:t>
      </w:r>
      <w:r>
        <w:rPr>
          <w:rFonts w:hint="eastAsia" w:ascii="黑体" w:hAnsi="黑体" w:eastAsia="黑体" w:cs="黑体"/>
          <w:sz w:val="32"/>
          <w:szCs w:val="32"/>
          <w:highlight w:val="none"/>
          <w:lang w:eastAsia="zh-CN"/>
        </w:rPr>
        <w:t>工作安排</w:t>
      </w:r>
    </w:p>
    <w:p>
      <w:pPr>
        <w:snapToGrid w:val="0"/>
        <w:spacing w:line="360" w:lineRule="auto"/>
        <w:ind w:firstLine="643"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（一）部署阶段（2019年9月</w:t>
      </w:r>
      <w:r>
        <w:rPr>
          <w:rFonts w:hint="eastAsia" w:ascii="仿宋_GB2312" w:hAnsi="仿宋_GB2312" w:eastAsia="仿宋_GB2312" w:cs="仿宋_GB2312"/>
          <w:b/>
          <w:bCs/>
          <w:sz w:val="32"/>
          <w:szCs w:val="32"/>
          <w:highlight w:val="none"/>
          <w:lang w:eastAsia="zh-CN"/>
        </w:rPr>
        <w:t>至</w:t>
      </w:r>
      <w:r>
        <w:rPr>
          <w:rFonts w:hint="eastAsia" w:ascii="仿宋_GB2312" w:hAnsi="仿宋_GB2312" w:eastAsia="仿宋_GB2312" w:cs="仿宋_GB2312"/>
          <w:b/>
          <w:bCs/>
          <w:sz w:val="32"/>
          <w:szCs w:val="32"/>
          <w:highlight w:val="none"/>
          <w:lang w:val="en-US" w:eastAsia="zh-CN"/>
        </w:rPr>
        <w:t>10月上旬</w:t>
      </w:r>
      <w:r>
        <w:rPr>
          <w:rFonts w:hint="eastAsia" w:ascii="仿宋_GB2312" w:hAnsi="仿宋_GB2312" w:eastAsia="仿宋_GB2312" w:cs="仿宋_GB2312"/>
          <w:b/>
          <w:bCs/>
          <w:sz w:val="32"/>
          <w:szCs w:val="32"/>
          <w:highlight w:val="none"/>
        </w:rPr>
        <w:t>）</w:t>
      </w:r>
    </w:p>
    <w:p>
      <w:pPr>
        <w:snapToGrid w:val="0"/>
        <w:spacing w:line="360" w:lineRule="auto"/>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市生态环境局会同市公安局、交通运输局、商务局结合我市工作实际，研究制定我市机动车维修拆解行业危险废物联合整治方案，成立领导</w:t>
      </w:r>
      <w:r>
        <w:rPr>
          <w:rFonts w:hint="eastAsia" w:ascii="仿宋_GB2312" w:hAnsi="仿宋_GB2312" w:eastAsia="仿宋_GB2312" w:cs="仿宋_GB2312"/>
          <w:sz w:val="32"/>
          <w:szCs w:val="32"/>
          <w:highlight w:val="none"/>
          <w:lang w:eastAsia="zh-CN"/>
        </w:rPr>
        <w:t>小组</w:t>
      </w:r>
      <w:r>
        <w:rPr>
          <w:rFonts w:hint="eastAsia" w:ascii="仿宋_GB2312" w:hAnsi="仿宋_GB2312" w:eastAsia="仿宋_GB2312" w:cs="仿宋_GB2312"/>
          <w:sz w:val="32"/>
          <w:szCs w:val="32"/>
          <w:highlight w:val="none"/>
        </w:rPr>
        <w:t>，明确目标任务、责任分工、整治措施、进度安排和工作保障，并组织实施。</w:t>
      </w:r>
    </w:p>
    <w:p>
      <w:pPr>
        <w:snapToGrid w:val="0"/>
        <w:spacing w:line="360" w:lineRule="auto"/>
        <w:ind w:firstLine="643"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（二）整治阶段（2019年10月</w:t>
      </w:r>
      <w:r>
        <w:rPr>
          <w:rFonts w:hint="eastAsia" w:ascii="仿宋_GB2312" w:hAnsi="仿宋_GB2312" w:eastAsia="仿宋_GB2312" w:cs="仿宋_GB2312"/>
          <w:b/>
          <w:bCs/>
          <w:sz w:val="32"/>
          <w:szCs w:val="32"/>
          <w:highlight w:val="none"/>
          <w:lang w:eastAsia="zh-CN"/>
        </w:rPr>
        <w:t>下旬</w:t>
      </w:r>
      <w:r>
        <w:rPr>
          <w:rFonts w:hint="eastAsia" w:ascii="仿宋_GB2312" w:hAnsi="仿宋_GB2312" w:eastAsia="仿宋_GB2312" w:cs="仿宋_GB2312"/>
          <w:b/>
          <w:bCs/>
          <w:sz w:val="32"/>
          <w:szCs w:val="32"/>
          <w:highlight w:val="none"/>
        </w:rPr>
        <w:t>至2019年11月</w:t>
      </w:r>
      <w:r>
        <w:rPr>
          <w:rFonts w:hint="eastAsia" w:ascii="仿宋_GB2312" w:hAnsi="仿宋_GB2312" w:eastAsia="仿宋_GB2312" w:cs="仿宋_GB2312"/>
          <w:b/>
          <w:bCs/>
          <w:sz w:val="32"/>
          <w:szCs w:val="32"/>
          <w:highlight w:val="none"/>
          <w:lang w:eastAsia="zh-CN"/>
        </w:rPr>
        <w:t>底</w:t>
      </w:r>
      <w:r>
        <w:rPr>
          <w:rFonts w:hint="eastAsia" w:ascii="仿宋_GB2312" w:hAnsi="仿宋_GB2312" w:eastAsia="仿宋_GB2312" w:cs="仿宋_GB2312"/>
          <w:b/>
          <w:bCs/>
          <w:sz w:val="32"/>
          <w:szCs w:val="32"/>
          <w:highlight w:val="none"/>
        </w:rPr>
        <w:t>）</w:t>
      </w:r>
    </w:p>
    <w:p>
      <w:pPr>
        <w:snapToGrid w:val="0"/>
        <w:spacing w:line="360" w:lineRule="auto"/>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各地</w:t>
      </w:r>
      <w:r>
        <w:rPr>
          <w:rFonts w:hint="eastAsia" w:ascii="仿宋_GB2312" w:hAnsi="仿宋_GB2312" w:eastAsia="仿宋_GB2312" w:cs="仿宋_GB2312"/>
          <w:sz w:val="32"/>
          <w:szCs w:val="32"/>
          <w:highlight w:val="none"/>
        </w:rPr>
        <w:t>要根据本</w:t>
      </w:r>
      <w:r>
        <w:rPr>
          <w:rFonts w:hint="eastAsia" w:ascii="仿宋_GB2312" w:hAnsi="仿宋_GB2312" w:eastAsia="仿宋_GB2312" w:cs="仿宋_GB2312"/>
          <w:sz w:val="32"/>
          <w:szCs w:val="32"/>
          <w:highlight w:val="none"/>
          <w:lang w:val="en-US" w:eastAsia="zh-CN"/>
        </w:rPr>
        <w:t>整治</w:t>
      </w:r>
      <w:r>
        <w:rPr>
          <w:rFonts w:hint="eastAsia" w:ascii="仿宋_GB2312" w:hAnsi="仿宋_GB2312" w:eastAsia="仿宋_GB2312" w:cs="仿宋_GB2312"/>
          <w:sz w:val="32"/>
          <w:szCs w:val="32"/>
          <w:highlight w:val="none"/>
        </w:rPr>
        <w:t>方案要求，</w:t>
      </w:r>
      <w:r>
        <w:rPr>
          <w:rFonts w:hint="eastAsia" w:ascii="仿宋_GB2312" w:hAnsi="仿宋_GB2312" w:eastAsia="仿宋_GB2312" w:cs="仿宋_GB2312"/>
          <w:sz w:val="32"/>
          <w:szCs w:val="32"/>
          <w:highlight w:val="none"/>
          <w:lang w:eastAsia="zh-CN"/>
        </w:rPr>
        <w:t>组织生态环境、</w:t>
      </w:r>
      <w:r>
        <w:rPr>
          <w:rFonts w:hint="eastAsia" w:ascii="仿宋_GB2312" w:hAnsi="仿宋_GB2312" w:eastAsia="仿宋_GB2312" w:cs="仿宋_GB2312"/>
          <w:sz w:val="32"/>
          <w:szCs w:val="32"/>
          <w:highlight w:val="none"/>
        </w:rPr>
        <w:t>公安、交通运输、商务等部门</w:t>
      </w:r>
      <w:r>
        <w:rPr>
          <w:rFonts w:hint="eastAsia" w:ascii="仿宋_GB2312" w:hAnsi="仿宋_GB2312" w:eastAsia="仿宋_GB2312" w:cs="仿宋_GB2312"/>
          <w:sz w:val="32"/>
          <w:szCs w:val="32"/>
          <w:highlight w:val="none"/>
          <w:lang w:eastAsia="zh-CN"/>
        </w:rPr>
        <w:t>开展联合执法检查，</w:t>
      </w:r>
      <w:r>
        <w:rPr>
          <w:rFonts w:hint="eastAsia" w:ascii="仿宋_GB2312" w:hAnsi="仿宋_GB2312" w:eastAsia="仿宋_GB2312" w:cs="仿宋_GB2312"/>
          <w:sz w:val="32"/>
          <w:szCs w:val="32"/>
          <w:highlight w:val="none"/>
        </w:rPr>
        <w:t>做好辖区内机动车维修拆解单位摸底排查工作，</w:t>
      </w:r>
      <w:r>
        <w:rPr>
          <w:rFonts w:hint="eastAsia" w:ascii="仿宋_GB2312" w:hAnsi="仿宋_GB2312" w:eastAsia="仿宋_GB2312" w:cs="仿宋_GB2312"/>
          <w:sz w:val="32"/>
          <w:szCs w:val="32"/>
          <w:highlight w:val="none"/>
          <w:lang w:eastAsia="zh-CN"/>
        </w:rPr>
        <w:t>特别是摸清机动车维修拆解行业重点监管单位的危险废物产生、转移和利用处置情况，摸清底数，</w:t>
      </w:r>
      <w:r>
        <w:rPr>
          <w:rFonts w:hint="eastAsia" w:ascii="仿宋_GB2312" w:hAnsi="仿宋_GB2312" w:eastAsia="仿宋_GB2312" w:cs="仿宋_GB2312"/>
          <w:sz w:val="32"/>
          <w:szCs w:val="32"/>
          <w:highlight w:val="none"/>
        </w:rPr>
        <w:t>建立</w:t>
      </w:r>
      <w:r>
        <w:rPr>
          <w:rFonts w:hint="eastAsia" w:ascii="仿宋_GB2312" w:hAnsi="仿宋_GB2312" w:eastAsia="仿宋_GB2312" w:cs="仿宋_GB2312"/>
          <w:sz w:val="32"/>
          <w:szCs w:val="32"/>
          <w:highlight w:val="none"/>
          <w:lang w:eastAsia="zh-CN"/>
        </w:rPr>
        <w:t>相关</w:t>
      </w:r>
      <w:r>
        <w:rPr>
          <w:rFonts w:hint="eastAsia" w:ascii="仿宋_GB2312" w:hAnsi="仿宋_GB2312" w:eastAsia="仿宋_GB2312" w:cs="仿宋_GB2312"/>
          <w:sz w:val="32"/>
          <w:szCs w:val="32"/>
          <w:highlight w:val="none"/>
        </w:rPr>
        <w:t>台账，加强环评审批（含备案）和许可管理，发现存在问题，及时落实整改，依法查处危险废物违法行为；对于检查中发现存在环境违法行为的，要做好证据固定等现场调查取证工作，及时移交生态环境部门依法查处，涉嫌刑事犯罪案件的，由公安部门侦查，切实规范机动车维修拆解行业危险废物管理。</w:t>
      </w:r>
    </w:p>
    <w:p>
      <w:pPr>
        <w:snapToGrid w:val="0"/>
        <w:spacing w:line="360" w:lineRule="auto"/>
        <w:ind w:firstLine="643"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（三）总结阶段（2019年12月）</w:t>
      </w:r>
    </w:p>
    <w:p>
      <w:pPr>
        <w:snapToGrid w:val="0"/>
        <w:spacing w:line="360" w:lineRule="auto"/>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市生态环境局</w:t>
      </w:r>
      <w:r>
        <w:rPr>
          <w:rFonts w:hint="eastAsia" w:ascii="仿宋_GB2312" w:hAnsi="仿宋_GB2312" w:eastAsia="仿宋_GB2312" w:cs="仿宋_GB2312"/>
          <w:sz w:val="32"/>
          <w:szCs w:val="32"/>
          <w:highlight w:val="none"/>
          <w:lang w:eastAsia="zh-CN"/>
        </w:rPr>
        <w:t>会同</w:t>
      </w:r>
      <w:r>
        <w:rPr>
          <w:rFonts w:hint="eastAsia" w:ascii="仿宋_GB2312" w:hAnsi="仿宋_GB2312" w:eastAsia="仿宋_GB2312" w:cs="仿宋_GB2312"/>
          <w:sz w:val="32"/>
          <w:szCs w:val="32"/>
          <w:highlight w:val="none"/>
        </w:rPr>
        <w:t>市公安局、交通运输局、商务局对</w:t>
      </w:r>
      <w:r>
        <w:rPr>
          <w:rFonts w:hint="eastAsia" w:ascii="仿宋_GB2312" w:hAnsi="仿宋_GB2312" w:eastAsia="仿宋_GB2312" w:cs="仿宋_GB2312"/>
          <w:sz w:val="32"/>
          <w:szCs w:val="32"/>
          <w:highlight w:val="none"/>
          <w:lang w:eastAsia="zh-CN"/>
        </w:rPr>
        <w:t>各地的</w:t>
      </w:r>
      <w:r>
        <w:rPr>
          <w:rFonts w:hint="eastAsia" w:ascii="仿宋_GB2312" w:hAnsi="仿宋_GB2312" w:eastAsia="仿宋_GB2312" w:cs="仿宋_GB2312"/>
          <w:sz w:val="32"/>
          <w:szCs w:val="32"/>
          <w:highlight w:val="none"/>
        </w:rPr>
        <w:t>整治工作情况开展抽查，认真总结开展整治工作情况，客观评估整治工作成效，并以问题为导向，查找行动开展的不足之处，建立</w:t>
      </w:r>
      <w:r>
        <w:rPr>
          <w:rFonts w:hint="eastAsia" w:ascii="仿宋_GB2312" w:hAnsi="仿宋_GB2312" w:eastAsia="仿宋_GB2312" w:cs="仿宋_GB2312"/>
          <w:sz w:val="32"/>
          <w:szCs w:val="32"/>
          <w:highlight w:val="none"/>
          <w:lang w:eastAsia="zh-CN"/>
        </w:rPr>
        <w:t>一个部门联动、信息互通、齐抓共管的</w:t>
      </w:r>
      <w:r>
        <w:rPr>
          <w:rFonts w:hint="eastAsia" w:ascii="仿宋_GB2312" w:hAnsi="仿宋_GB2312" w:eastAsia="仿宋_GB2312" w:cs="仿宋_GB2312"/>
          <w:sz w:val="32"/>
          <w:szCs w:val="32"/>
          <w:highlight w:val="none"/>
        </w:rPr>
        <w:t>长效</w:t>
      </w:r>
      <w:r>
        <w:rPr>
          <w:rFonts w:hint="eastAsia" w:ascii="仿宋_GB2312" w:hAnsi="仿宋_GB2312" w:eastAsia="仿宋_GB2312" w:cs="仿宋_GB2312"/>
          <w:sz w:val="32"/>
          <w:szCs w:val="32"/>
          <w:highlight w:val="none"/>
          <w:lang w:eastAsia="zh-CN"/>
        </w:rPr>
        <w:t>监管</w:t>
      </w:r>
      <w:r>
        <w:rPr>
          <w:rFonts w:hint="eastAsia" w:ascii="仿宋_GB2312" w:hAnsi="仿宋_GB2312" w:eastAsia="仿宋_GB2312" w:cs="仿宋_GB2312"/>
          <w:sz w:val="32"/>
          <w:szCs w:val="32"/>
          <w:highlight w:val="none"/>
        </w:rPr>
        <w:t>机制，进一步完善联合监督管理工作。</w:t>
      </w:r>
    </w:p>
    <w:p>
      <w:pPr>
        <w:snapToGrid w:val="0"/>
        <w:spacing w:line="360" w:lineRule="auto"/>
        <w:ind w:firstLine="640" w:firstLineChars="200"/>
        <w:rPr>
          <w:rFonts w:hint="eastAsia" w:ascii="黑体" w:hAnsi="黑体" w:eastAsia="黑体" w:cs="黑体"/>
          <w:sz w:val="32"/>
          <w:szCs w:val="32"/>
          <w:highlight w:val="none"/>
          <w:lang w:eastAsia="zh-CN"/>
        </w:rPr>
      </w:pPr>
      <w:r>
        <w:rPr>
          <w:rFonts w:hint="eastAsia" w:ascii="黑体" w:hAnsi="黑体" w:eastAsia="黑体" w:cs="黑体"/>
          <w:sz w:val="32"/>
          <w:szCs w:val="32"/>
          <w:highlight w:val="none"/>
          <w:lang w:eastAsia="zh-CN"/>
        </w:rPr>
        <w:t>六、责任分工</w:t>
      </w:r>
    </w:p>
    <w:p>
      <w:pPr>
        <w:snapToGrid w:val="0"/>
        <w:spacing w:line="360" w:lineRule="auto"/>
        <w:ind w:firstLine="640" w:firstLineChars="200"/>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Cs/>
          <w:sz w:val="32"/>
          <w:szCs w:val="32"/>
          <w:lang w:eastAsia="zh-CN"/>
        </w:rPr>
        <w:t>全市机动车维修拆解行业危险废物监督管理联合整治</w:t>
      </w:r>
      <w:r>
        <w:rPr>
          <w:rFonts w:hint="eastAsia" w:ascii="仿宋_GB2312" w:hAnsi="仿宋_GB2312" w:eastAsia="仿宋_GB2312" w:cs="仿宋_GB2312"/>
          <w:bCs/>
          <w:sz w:val="32"/>
          <w:szCs w:val="32"/>
          <w:lang w:val="en-US" w:eastAsia="zh-CN"/>
        </w:rPr>
        <w:t>工作，各地政府（管委会）应协调各相关部门职能，</w:t>
      </w:r>
      <w:r>
        <w:rPr>
          <w:rFonts w:hint="eastAsia" w:ascii="仿宋_GB2312" w:hAnsi="仿宋_GB2312" w:eastAsia="仿宋_GB2312" w:cs="仿宋_GB2312"/>
          <w:b w:val="0"/>
          <w:bCs/>
          <w:sz w:val="32"/>
          <w:szCs w:val="32"/>
          <w:lang w:val="en-US" w:eastAsia="zh-CN"/>
        </w:rPr>
        <w:t>组织开展联合执法检查，摸清底数、建立台账，加强备案和许可管理，依法查处危险废物违法行为，切实规范各行业危险废物管理。具体分工如下：</w:t>
      </w:r>
    </w:p>
    <w:p>
      <w:pPr>
        <w:snapToGrid w:val="0"/>
        <w:spacing w:line="360" w:lineRule="auto"/>
        <w:ind w:firstLine="643" w:firstLineChars="200"/>
        <w:rPr>
          <w:rFonts w:hint="eastAsia" w:ascii="仿宋_GB2312" w:hAnsi="仿宋_GB2312" w:eastAsia="仿宋_GB2312" w:cs="仿宋_GB2312"/>
          <w:b w:val="0"/>
          <w:bCs/>
          <w:sz w:val="32"/>
          <w:szCs w:val="32"/>
          <w:lang w:eastAsia="zh-CN"/>
        </w:rPr>
      </w:pPr>
      <w:r>
        <w:rPr>
          <w:rFonts w:hint="eastAsia" w:ascii="仿宋_GB2312" w:hAnsi="仿宋_GB2312" w:eastAsia="仿宋_GB2312" w:cs="仿宋_GB2312"/>
          <w:b/>
          <w:bCs w:val="0"/>
          <w:sz w:val="32"/>
          <w:szCs w:val="32"/>
          <w:lang w:val="en-US" w:eastAsia="zh-CN"/>
        </w:rPr>
        <w:t>生态环境部门：</w:t>
      </w:r>
      <w:r>
        <w:rPr>
          <w:rFonts w:hint="eastAsia" w:ascii="仿宋_GB2312" w:hAnsi="仿宋_GB2312" w:eastAsia="仿宋_GB2312" w:cs="仿宋_GB2312"/>
          <w:b w:val="0"/>
          <w:bCs/>
          <w:sz w:val="32"/>
          <w:szCs w:val="32"/>
          <w:lang w:eastAsia="zh-CN"/>
        </w:rPr>
        <w:t>负责牵头推进机动车维修拆解行业联合整治工作，并依据国家省相关法律法规，开展现场执法检查，重点查处违法违规处置危险废物等环境违法行为。</w:t>
      </w:r>
    </w:p>
    <w:p>
      <w:pPr>
        <w:snapToGrid w:val="0"/>
        <w:spacing w:line="360" w:lineRule="auto"/>
        <w:ind w:firstLine="643" w:firstLineChars="200"/>
        <w:rPr>
          <w:rFonts w:hint="eastAsia" w:ascii="仿宋_GB2312" w:hAnsi="仿宋_GB2312" w:eastAsia="仿宋_GB2312" w:cs="仿宋_GB2312"/>
          <w:b w:val="0"/>
          <w:bCs/>
          <w:color w:val="auto"/>
          <w:sz w:val="32"/>
          <w:szCs w:val="32"/>
          <w:lang w:eastAsia="zh-CN"/>
        </w:rPr>
      </w:pPr>
      <w:r>
        <w:rPr>
          <w:rFonts w:hint="eastAsia" w:ascii="仿宋_GB2312" w:hAnsi="仿宋_GB2312" w:eastAsia="仿宋_GB2312" w:cs="仿宋_GB2312"/>
          <w:b/>
          <w:bCs w:val="0"/>
          <w:sz w:val="32"/>
          <w:szCs w:val="32"/>
          <w:lang w:eastAsia="zh-CN"/>
        </w:rPr>
        <w:t>交通运输部门：</w:t>
      </w:r>
      <w:r>
        <w:rPr>
          <w:rFonts w:hint="eastAsia" w:ascii="仿宋_GB2312" w:hAnsi="仿宋_GB2312" w:eastAsia="仿宋_GB2312" w:cs="仿宋_GB2312"/>
          <w:b w:val="0"/>
          <w:bCs/>
          <w:color w:val="auto"/>
          <w:sz w:val="32"/>
          <w:szCs w:val="32"/>
          <w:lang w:eastAsia="zh-CN"/>
        </w:rPr>
        <w:t>负责推进辖区机动车维修企业危险废物的整治工作，强化对机动车维修企业危险废物的监督管理，以及危险废物运输企业的监管责任。对机动车维修企业危险废物的分类、收集、贮存、利用、处置等实施监督管理，并将有关工作情况纳入机动车维修经营备案、检查和考核中，同时强化危险废物运输环节的监管，保障运输安全。</w:t>
      </w:r>
    </w:p>
    <w:p>
      <w:pPr>
        <w:snapToGrid w:val="0"/>
        <w:spacing w:line="360" w:lineRule="auto"/>
        <w:ind w:firstLine="643" w:firstLineChars="200"/>
        <w:rPr>
          <w:rFonts w:hint="eastAsia" w:ascii="仿宋_GB2312" w:hAnsi="仿宋_GB2312" w:eastAsia="仿宋_GB2312" w:cs="仿宋_GB2312"/>
          <w:b w:val="0"/>
          <w:bCs/>
          <w:sz w:val="32"/>
          <w:szCs w:val="32"/>
          <w:lang w:eastAsia="zh-CN"/>
        </w:rPr>
      </w:pPr>
      <w:r>
        <w:rPr>
          <w:rFonts w:hint="eastAsia" w:ascii="仿宋_GB2312" w:hAnsi="仿宋_GB2312" w:eastAsia="仿宋_GB2312" w:cs="仿宋_GB2312"/>
          <w:b/>
          <w:bCs w:val="0"/>
          <w:sz w:val="32"/>
          <w:szCs w:val="32"/>
          <w:lang w:eastAsia="zh-CN"/>
        </w:rPr>
        <w:t>商务部门：</w:t>
      </w:r>
      <w:r>
        <w:rPr>
          <w:rFonts w:hint="eastAsia" w:ascii="仿宋_GB2312" w:hAnsi="仿宋_GB2312" w:eastAsia="仿宋_GB2312" w:cs="仿宋_GB2312"/>
          <w:b w:val="0"/>
          <w:bCs/>
          <w:sz w:val="32"/>
          <w:szCs w:val="32"/>
          <w:lang w:eastAsia="zh-CN"/>
        </w:rPr>
        <w:t>负责推进辖区内机动车拆解企业的整治工作，将报废机动车回收拆解活动中产生的危险废物的污染防治措施及其实施情况纳入报废机动车回收拆解企业的资格许可和检查中。</w:t>
      </w:r>
    </w:p>
    <w:p>
      <w:pPr>
        <w:snapToGrid w:val="0"/>
        <w:spacing w:line="360" w:lineRule="auto"/>
        <w:ind w:firstLine="643"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val="0"/>
          <w:sz w:val="32"/>
          <w:szCs w:val="32"/>
          <w:lang w:eastAsia="zh-CN"/>
        </w:rPr>
        <w:t>公安部门：</w:t>
      </w:r>
      <w:r>
        <w:rPr>
          <w:rFonts w:hint="eastAsia" w:ascii="仿宋_GB2312" w:hAnsi="仿宋_GB2312" w:eastAsia="仿宋_GB2312" w:cs="仿宋_GB2312"/>
          <w:b w:val="0"/>
          <w:bCs/>
          <w:sz w:val="32"/>
          <w:szCs w:val="32"/>
          <w:lang w:eastAsia="zh-CN"/>
        </w:rPr>
        <w:t>负责打击非法转移、处置和倾倒危险废物的环境犯罪行为，对</w:t>
      </w:r>
      <w:r>
        <w:rPr>
          <w:rFonts w:hint="eastAsia" w:ascii="仿宋_GB2312" w:hAnsi="仿宋_GB2312" w:eastAsia="仿宋_GB2312" w:cs="仿宋_GB2312"/>
          <w:sz w:val="32"/>
          <w:szCs w:val="32"/>
          <w:highlight w:val="none"/>
        </w:rPr>
        <w:t>涉嫌刑事犯罪</w:t>
      </w:r>
      <w:r>
        <w:rPr>
          <w:rFonts w:hint="eastAsia" w:ascii="仿宋_GB2312" w:hAnsi="仿宋_GB2312" w:eastAsia="仿宋_GB2312" w:cs="仿宋_GB2312"/>
          <w:sz w:val="32"/>
          <w:szCs w:val="32"/>
          <w:highlight w:val="none"/>
          <w:lang w:eastAsia="zh-CN"/>
        </w:rPr>
        <w:t>的线索和</w:t>
      </w:r>
      <w:r>
        <w:rPr>
          <w:rFonts w:hint="eastAsia" w:ascii="仿宋_GB2312" w:hAnsi="仿宋_GB2312" w:eastAsia="仿宋_GB2312" w:cs="仿宋_GB2312"/>
          <w:sz w:val="32"/>
          <w:szCs w:val="32"/>
          <w:highlight w:val="none"/>
        </w:rPr>
        <w:t>案件</w:t>
      </w:r>
      <w:r>
        <w:rPr>
          <w:rFonts w:hint="eastAsia" w:ascii="仿宋_GB2312" w:hAnsi="仿宋_GB2312" w:eastAsia="仿宋_GB2312" w:cs="仿宋_GB2312"/>
          <w:sz w:val="32"/>
          <w:szCs w:val="32"/>
          <w:highlight w:val="none"/>
          <w:lang w:eastAsia="zh-CN"/>
        </w:rPr>
        <w:t>依法立案开展</w:t>
      </w:r>
      <w:r>
        <w:rPr>
          <w:rFonts w:hint="eastAsia" w:ascii="仿宋_GB2312" w:hAnsi="仿宋_GB2312" w:eastAsia="仿宋_GB2312" w:cs="仿宋_GB2312"/>
          <w:sz w:val="32"/>
          <w:szCs w:val="32"/>
          <w:highlight w:val="none"/>
        </w:rPr>
        <w:t>侦查</w:t>
      </w:r>
      <w:r>
        <w:rPr>
          <w:rFonts w:hint="eastAsia" w:ascii="仿宋_GB2312" w:hAnsi="仿宋_GB2312" w:eastAsia="仿宋_GB2312" w:cs="仿宋_GB2312"/>
          <w:b w:val="0"/>
          <w:bCs/>
          <w:sz w:val="32"/>
          <w:szCs w:val="32"/>
          <w:lang w:eastAsia="zh-CN"/>
        </w:rPr>
        <w:t>。</w:t>
      </w:r>
    </w:p>
    <w:p>
      <w:pPr>
        <w:snapToGrid w:val="0"/>
        <w:spacing w:line="360" w:lineRule="auto"/>
        <w:ind w:firstLine="640" w:firstLineChars="200"/>
        <w:jc w:val="left"/>
        <w:rPr>
          <w:rFonts w:hint="eastAsia" w:ascii="黑体" w:hAnsi="黑体" w:eastAsia="黑体" w:cs="黑体"/>
          <w:sz w:val="32"/>
          <w:szCs w:val="32"/>
        </w:rPr>
      </w:pPr>
      <w:r>
        <w:rPr>
          <w:rFonts w:hint="eastAsia" w:ascii="黑体" w:hAnsi="黑体" w:eastAsia="黑体" w:cs="黑体"/>
          <w:bCs/>
          <w:sz w:val="32"/>
          <w:szCs w:val="32"/>
          <w:lang w:eastAsia="zh-CN"/>
        </w:rPr>
        <w:t>七</w:t>
      </w:r>
      <w:r>
        <w:rPr>
          <w:rFonts w:hint="eastAsia" w:ascii="黑体" w:hAnsi="黑体" w:eastAsia="黑体" w:cs="黑体"/>
          <w:bCs/>
          <w:sz w:val="32"/>
          <w:szCs w:val="32"/>
        </w:rPr>
        <w:t>、</w:t>
      </w:r>
      <w:r>
        <w:rPr>
          <w:rFonts w:hint="eastAsia" w:ascii="黑体" w:hAnsi="黑体" w:eastAsia="黑体" w:cs="黑体"/>
          <w:bCs/>
          <w:sz w:val="32"/>
          <w:szCs w:val="32"/>
          <w:lang w:eastAsia="zh-CN"/>
        </w:rPr>
        <w:t>工作保障</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3" w:firstLineChars="200"/>
        <w:jc w:val="left"/>
        <w:textAlignment w:val="auto"/>
        <w:outlineLvl w:val="9"/>
        <w:rPr>
          <w:rFonts w:hint="eastAsia" w:ascii="仿宋_GB2312" w:hAnsi="仿宋_GB2312" w:eastAsia="仿宋_GB2312" w:cs="仿宋_GB2312"/>
          <w:bCs/>
          <w:sz w:val="32"/>
          <w:szCs w:val="32"/>
          <w:lang w:eastAsia="zh-CN"/>
        </w:rPr>
      </w:pPr>
      <w:r>
        <w:rPr>
          <w:rFonts w:hint="eastAsia" w:ascii="仿宋_GB2312" w:hAnsi="仿宋_GB2312" w:eastAsia="仿宋_GB2312" w:cs="仿宋_GB2312"/>
          <w:b/>
          <w:sz w:val="32"/>
          <w:szCs w:val="32"/>
          <w:lang w:eastAsia="zh-CN"/>
        </w:rPr>
        <w:t>（一）提高认识，加强组织领导。</w:t>
      </w:r>
      <w:r>
        <w:rPr>
          <w:rFonts w:hint="eastAsia" w:ascii="仿宋_GB2312" w:hAnsi="仿宋_GB2312" w:eastAsia="仿宋_GB2312" w:cs="仿宋_GB2312"/>
          <w:bCs/>
          <w:sz w:val="32"/>
          <w:szCs w:val="32"/>
          <w:lang w:eastAsia="zh-CN"/>
        </w:rPr>
        <w:t>为强有力推进我市机动车维修拆解行业危险废物监督管理联合整治</w:t>
      </w:r>
      <w:r>
        <w:rPr>
          <w:rFonts w:hint="eastAsia" w:ascii="仿宋_GB2312" w:hAnsi="仿宋_GB2312" w:eastAsia="仿宋_GB2312" w:cs="仿宋_GB2312"/>
          <w:bCs/>
          <w:sz w:val="32"/>
          <w:szCs w:val="32"/>
          <w:lang w:val="en-US" w:eastAsia="zh-CN"/>
        </w:rPr>
        <w:t>工作</w:t>
      </w:r>
      <w:r>
        <w:rPr>
          <w:rFonts w:hint="eastAsia" w:ascii="仿宋_GB2312" w:hAnsi="仿宋_GB2312" w:eastAsia="仿宋_GB2312" w:cs="仿宋_GB2312"/>
          <w:bCs/>
          <w:sz w:val="32"/>
          <w:szCs w:val="32"/>
          <w:lang w:eastAsia="zh-CN"/>
        </w:rPr>
        <w:t>，成立由市生态环境局局长王全录任组长，市公安局副局长</w:t>
      </w:r>
      <w:r>
        <w:rPr>
          <w:rFonts w:hint="eastAsia" w:ascii="仿宋_GB2312" w:hAnsi="仿宋_GB2312" w:eastAsia="仿宋_GB2312" w:cs="仿宋_GB2312"/>
          <w:bCs/>
          <w:sz w:val="32"/>
          <w:szCs w:val="32"/>
          <w:lang w:val="en-US" w:eastAsia="zh-CN"/>
        </w:rPr>
        <w:t>陈卢荣</w:t>
      </w:r>
      <w:bookmarkStart w:id="0" w:name="_GoBack"/>
      <w:bookmarkEnd w:id="0"/>
      <w:r>
        <w:rPr>
          <w:rFonts w:hint="eastAsia" w:ascii="仿宋_GB2312" w:hAnsi="仿宋_GB2312" w:eastAsia="仿宋_GB2312" w:cs="仿宋_GB2312"/>
          <w:bCs/>
          <w:sz w:val="32"/>
          <w:szCs w:val="32"/>
          <w:lang w:val="en-US" w:eastAsia="zh-CN"/>
        </w:rPr>
        <w:t>、</w:t>
      </w:r>
      <w:r>
        <w:rPr>
          <w:rFonts w:hint="eastAsia" w:ascii="仿宋_GB2312" w:hAnsi="仿宋_GB2312" w:eastAsia="仿宋_GB2312" w:cs="仿宋_GB2312"/>
          <w:bCs/>
          <w:sz w:val="32"/>
          <w:szCs w:val="32"/>
          <w:lang w:eastAsia="zh-CN"/>
        </w:rPr>
        <w:t>市交通运输局副局长</w:t>
      </w:r>
      <w:r>
        <w:rPr>
          <w:rFonts w:hint="eastAsia" w:ascii="仿宋_GB2312" w:hAnsi="仿宋_GB2312" w:eastAsia="仿宋_GB2312" w:cs="仿宋_GB2312"/>
          <w:bCs/>
          <w:sz w:val="32"/>
          <w:szCs w:val="32"/>
          <w:lang w:val="en-US" w:eastAsia="zh-CN"/>
        </w:rPr>
        <w:t>方瑛、</w:t>
      </w:r>
      <w:r>
        <w:rPr>
          <w:rFonts w:hint="eastAsia" w:ascii="仿宋_GB2312" w:hAnsi="仿宋_GB2312" w:eastAsia="仿宋_GB2312" w:cs="仿宋_GB2312"/>
          <w:bCs/>
          <w:sz w:val="32"/>
          <w:szCs w:val="32"/>
          <w:lang w:eastAsia="zh-CN"/>
        </w:rPr>
        <w:t>市商务局副局长</w:t>
      </w:r>
      <w:r>
        <w:rPr>
          <w:rFonts w:hint="eastAsia" w:ascii="仿宋_GB2312" w:hAnsi="仿宋_GB2312" w:eastAsia="仿宋_GB2312" w:cs="仿宋_GB2312"/>
          <w:bCs/>
          <w:sz w:val="32"/>
          <w:szCs w:val="32"/>
          <w:lang w:val="en-US" w:eastAsia="zh-CN"/>
        </w:rPr>
        <w:t>林彬任副组长，</w:t>
      </w:r>
      <w:r>
        <w:rPr>
          <w:rFonts w:hint="eastAsia" w:ascii="仿宋_GB2312" w:hAnsi="仿宋_GB2312" w:eastAsia="仿宋_GB2312" w:cs="仿宋_GB2312"/>
          <w:bCs/>
          <w:sz w:val="32"/>
          <w:szCs w:val="32"/>
          <w:lang w:eastAsia="zh-CN"/>
        </w:rPr>
        <w:t>市生态环境局副局长</w:t>
      </w:r>
      <w:r>
        <w:rPr>
          <w:rFonts w:hint="eastAsia" w:ascii="仿宋_GB2312" w:hAnsi="仿宋_GB2312" w:eastAsia="仿宋_GB2312" w:cs="仿宋_GB2312"/>
          <w:bCs/>
          <w:sz w:val="32"/>
          <w:szCs w:val="32"/>
          <w:lang w:val="en-US" w:eastAsia="zh-CN"/>
        </w:rPr>
        <w:t>胡壮国、林正忠为成员的</w:t>
      </w:r>
      <w:r>
        <w:rPr>
          <w:rFonts w:hint="eastAsia" w:ascii="仿宋_GB2312" w:hAnsi="仿宋_GB2312" w:eastAsia="仿宋_GB2312" w:cs="仿宋_GB2312"/>
          <w:bCs/>
          <w:sz w:val="32"/>
          <w:szCs w:val="32"/>
          <w:lang w:eastAsia="zh-CN"/>
        </w:rPr>
        <w:t>揭阳市机动车维修行业和报废机动车回收拆解行业危险废物监督管理</w:t>
      </w:r>
      <w:r>
        <w:rPr>
          <w:rFonts w:hint="eastAsia" w:ascii="仿宋_GB2312" w:hAnsi="仿宋_GB2312" w:eastAsia="仿宋_GB2312" w:cs="仿宋_GB2312"/>
          <w:bCs/>
          <w:sz w:val="32"/>
          <w:szCs w:val="32"/>
          <w:lang w:val="en-US" w:eastAsia="zh-CN"/>
        </w:rPr>
        <w:t>联合</w:t>
      </w:r>
      <w:r>
        <w:rPr>
          <w:rFonts w:hint="eastAsia" w:ascii="仿宋_GB2312" w:hAnsi="仿宋_GB2312" w:eastAsia="仿宋_GB2312" w:cs="仿宋_GB2312"/>
          <w:bCs/>
          <w:sz w:val="32"/>
          <w:szCs w:val="32"/>
          <w:lang w:eastAsia="zh-CN"/>
        </w:rPr>
        <w:t>整治工作领导小组，负责对联合整治工作的领导、指挥和调度。领导小组下设办公室，办公室设在市生态环境局，由市生态环境局胡壮国副局长兼任办公室主任，负责牵头协调、组织开展联合整治工作、调度整治工作进展。</w:t>
      </w:r>
    </w:p>
    <w:p>
      <w:pPr>
        <w:snapToGrid w:val="0"/>
        <w:spacing w:line="360" w:lineRule="auto"/>
        <w:ind w:firstLine="643" w:firstLineChars="200"/>
        <w:rPr>
          <w:rFonts w:hint="eastAsia" w:ascii="仿宋_GB2312" w:hAnsi="仿宋_GB2312" w:eastAsia="仿宋_GB2312" w:cs="仿宋_GB2312"/>
          <w:b w:val="0"/>
          <w:bCs/>
          <w:sz w:val="32"/>
          <w:szCs w:val="32"/>
        </w:rPr>
      </w:pPr>
      <w:r>
        <w:rPr>
          <w:rFonts w:hint="eastAsia" w:ascii="仿宋_GB2312" w:hAnsi="仿宋_GB2312" w:eastAsia="仿宋_GB2312" w:cs="仿宋_GB2312"/>
          <w:b/>
          <w:sz w:val="32"/>
          <w:szCs w:val="32"/>
        </w:rPr>
        <w:t>(</w:t>
      </w:r>
      <w:r>
        <w:rPr>
          <w:rFonts w:hint="eastAsia" w:ascii="仿宋_GB2312" w:hAnsi="仿宋_GB2312" w:eastAsia="仿宋_GB2312" w:cs="仿宋_GB2312"/>
          <w:b/>
          <w:sz w:val="32"/>
          <w:szCs w:val="32"/>
          <w:lang w:eastAsia="zh-CN"/>
        </w:rPr>
        <w:t>二</w:t>
      </w:r>
      <w:r>
        <w:rPr>
          <w:rFonts w:hint="eastAsia" w:ascii="仿宋_GB2312" w:hAnsi="仿宋_GB2312" w:eastAsia="仿宋_GB2312" w:cs="仿宋_GB2312"/>
          <w:b/>
          <w:sz w:val="32"/>
          <w:szCs w:val="32"/>
        </w:rPr>
        <w:t>)</w:t>
      </w:r>
      <w:r>
        <w:rPr>
          <w:rFonts w:hint="eastAsia" w:ascii="仿宋_GB2312" w:hAnsi="仿宋_GB2312" w:eastAsia="仿宋_GB2312" w:cs="仿宋_GB2312"/>
          <w:b/>
          <w:sz w:val="32"/>
          <w:szCs w:val="32"/>
          <w:lang w:eastAsia="zh-CN"/>
        </w:rPr>
        <w:t>强化部门联动，形成工作合力。</w:t>
      </w:r>
      <w:r>
        <w:rPr>
          <w:rFonts w:hint="eastAsia" w:ascii="仿宋_GB2312" w:hAnsi="仿宋_GB2312" w:eastAsia="仿宋_GB2312" w:cs="仿宋_GB2312"/>
          <w:b w:val="0"/>
          <w:bCs/>
          <w:sz w:val="32"/>
          <w:szCs w:val="32"/>
          <w:lang w:eastAsia="zh-CN"/>
        </w:rPr>
        <w:t>机动车维修拆解行业危险废物整治工作是一项系统工程，</w:t>
      </w:r>
      <w:r>
        <w:rPr>
          <w:rFonts w:hint="eastAsia" w:ascii="仿宋_GB2312" w:hAnsi="仿宋_GB2312" w:eastAsia="仿宋_GB2312" w:cs="仿宋_GB2312"/>
          <w:b w:val="0"/>
          <w:bCs/>
          <w:sz w:val="32"/>
          <w:szCs w:val="32"/>
          <w:highlight w:val="none"/>
          <w:lang w:eastAsia="zh-CN"/>
        </w:rPr>
        <w:t>各地</w:t>
      </w:r>
      <w:r>
        <w:rPr>
          <w:rFonts w:hint="eastAsia" w:ascii="仿宋_GB2312" w:hAnsi="仿宋_GB2312" w:eastAsia="仿宋_GB2312" w:cs="仿宋_GB2312"/>
          <w:b w:val="0"/>
          <w:bCs/>
          <w:sz w:val="32"/>
          <w:szCs w:val="32"/>
          <w:lang w:eastAsia="zh-CN"/>
        </w:rPr>
        <w:t>各有关部门必须各司其职，各负其责，密切配合，共同推进，确保联合整治工作扎实有效开展，切实维护全市生态环境安全。</w:t>
      </w:r>
    </w:p>
    <w:p>
      <w:pPr>
        <w:snapToGrid w:val="0"/>
        <w:spacing w:line="360" w:lineRule="auto"/>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w:t>
      </w:r>
      <w:r>
        <w:rPr>
          <w:rFonts w:hint="eastAsia" w:ascii="仿宋_GB2312" w:hAnsi="仿宋_GB2312" w:eastAsia="仿宋_GB2312" w:cs="仿宋_GB2312"/>
          <w:b/>
          <w:sz w:val="32"/>
          <w:szCs w:val="32"/>
          <w:lang w:eastAsia="zh-CN"/>
        </w:rPr>
        <w:t>三</w:t>
      </w:r>
      <w:r>
        <w:rPr>
          <w:rFonts w:hint="eastAsia" w:ascii="仿宋_GB2312" w:hAnsi="仿宋_GB2312" w:eastAsia="仿宋_GB2312" w:cs="仿宋_GB2312"/>
          <w:b/>
          <w:sz w:val="32"/>
          <w:szCs w:val="32"/>
        </w:rPr>
        <w:t>)落实整治责任</w:t>
      </w:r>
      <w:r>
        <w:rPr>
          <w:rFonts w:hint="eastAsia" w:ascii="仿宋_GB2312" w:hAnsi="仿宋_GB2312" w:eastAsia="仿宋_GB2312" w:cs="仿宋_GB2312"/>
          <w:b/>
          <w:sz w:val="32"/>
          <w:szCs w:val="32"/>
          <w:lang w:eastAsia="zh-CN"/>
        </w:rPr>
        <w:t>，建立长效监管机制。</w:t>
      </w:r>
      <w:r>
        <w:rPr>
          <w:rFonts w:hint="eastAsia" w:ascii="仿宋_GB2312" w:hAnsi="仿宋_GB2312" w:eastAsia="仿宋_GB2312" w:cs="仿宋_GB2312"/>
          <w:b w:val="0"/>
          <w:bCs/>
          <w:sz w:val="32"/>
          <w:szCs w:val="32"/>
          <w:lang w:eastAsia="zh-CN"/>
        </w:rPr>
        <w:t>各级</w:t>
      </w:r>
      <w:r>
        <w:rPr>
          <w:rFonts w:hint="eastAsia" w:ascii="仿宋_GB2312" w:hAnsi="仿宋_GB2312" w:eastAsia="仿宋_GB2312" w:cs="仿宋_GB2312"/>
          <w:sz w:val="32"/>
          <w:szCs w:val="32"/>
          <w:lang w:eastAsia="zh-CN"/>
        </w:rPr>
        <w:t>生态环境、公安、交通运输和商务主管部门要高度重视机动车维修拆解行业危险废物的监管工作，切实加强组织领导，建立健全行业危险废物从产生、收集、贮存、运输、利用到处置全过程的长效监管机制，确保责任到位、措施到位、监管到位。要建立危险废物环境违法行为举报奖励制度，鼓励公众积极参与危险废物监督管理，严厉打击涉危险废物污染环境违法犯罪行为。鼓励相关行业协会加强行业自律和行业监督。</w:t>
      </w:r>
    </w:p>
    <w:p>
      <w:pPr>
        <w:snapToGrid w:val="0"/>
        <w:spacing w:line="360" w:lineRule="auto"/>
        <w:ind w:firstLine="643" w:firstLineChars="200"/>
        <w:jc w:val="left"/>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rPr>
        <w:t>（</w:t>
      </w:r>
      <w:r>
        <w:rPr>
          <w:rFonts w:hint="eastAsia" w:ascii="仿宋_GB2312" w:hAnsi="仿宋_GB2312" w:eastAsia="仿宋_GB2312" w:cs="仿宋_GB2312"/>
          <w:b/>
          <w:sz w:val="32"/>
          <w:szCs w:val="32"/>
          <w:lang w:eastAsia="zh-CN"/>
        </w:rPr>
        <w:t>四</w:t>
      </w:r>
      <w:r>
        <w:rPr>
          <w:rFonts w:hint="eastAsia" w:ascii="仿宋_GB2312" w:hAnsi="仿宋_GB2312" w:eastAsia="仿宋_GB2312" w:cs="仿宋_GB2312"/>
          <w:b/>
          <w:sz w:val="32"/>
          <w:szCs w:val="32"/>
        </w:rPr>
        <w:t>）</w:t>
      </w:r>
      <w:r>
        <w:rPr>
          <w:rFonts w:hint="eastAsia" w:ascii="仿宋_GB2312" w:hAnsi="仿宋_GB2312" w:eastAsia="仿宋_GB2312" w:cs="仿宋_GB2312"/>
          <w:b/>
          <w:sz w:val="32"/>
          <w:szCs w:val="32"/>
          <w:lang w:eastAsia="zh-CN"/>
        </w:rPr>
        <w:t>建立信息共享机制</w:t>
      </w:r>
      <w:r>
        <w:rPr>
          <w:rFonts w:hint="eastAsia" w:ascii="仿宋_GB2312" w:hAnsi="仿宋_GB2312" w:eastAsia="仿宋_GB2312" w:cs="仿宋_GB2312"/>
          <w:b/>
          <w:sz w:val="32"/>
          <w:szCs w:val="32"/>
        </w:rPr>
        <w:t>，确保整治效果。</w:t>
      </w:r>
      <w:r>
        <w:rPr>
          <w:rFonts w:hint="eastAsia" w:ascii="仿宋_GB2312" w:hAnsi="仿宋_GB2312" w:eastAsia="仿宋_GB2312" w:cs="仿宋_GB2312"/>
          <w:b w:val="0"/>
          <w:bCs/>
          <w:sz w:val="32"/>
          <w:szCs w:val="32"/>
          <w:lang w:eastAsia="zh-CN"/>
        </w:rPr>
        <w:t>市生</w:t>
      </w:r>
      <w:r>
        <w:rPr>
          <w:rFonts w:hint="eastAsia" w:ascii="仿宋_GB2312" w:hAnsi="仿宋_GB2312" w:eastAsia="仿宋_GB2312" w:cs="仿宋_GB2312"/>
          <w:sz w:val="32"/>
          <w:szCs w:val="32"/>
          <w:lang w:eastAsia="zh-CN"/>
        </w:rPr>
        <w:t>态环境部门要配合省生态环境厅建立机动车维修拆解行业危险废物管理信息共享平台，推动部门间信息共享；交通运输部门要定期向同级生态环境部门通报一类、二类机动车维修单位名单；商务部门要定期向同级生态环境部门通报机动车拆解企业名单；公安部门要将涉嫌非法转移、运输危险废物及固体废物的单位及时通报生态环境部门。同时，交通运输管理部门要加快推进危险废物道路运输电子运单系统建设，尽快实现与生态环境部门危险废物转移电子联单系统对接，切实强化危险废物运输环节的监管，提升危险废物道路运输行业动态监控水平，保障运输安全。</w:t>
      </w:r>
    </w:p>
    <w:p>
      <w:pPr>
        <w:snapToGrid w:val="0"/>
        <w:spacing w:line="360" w:lineRule="auto"/>
        <w:ind w:firstLine="643" w:firstLineChars="200"/>
        <w:jc w:val="left"/>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rPr>
        <w:t>（</w:t>
      </w:r>
      <w:r>
        <w:rPr>
          <w:rFonts w:hint="eastAsia" w:ascii="仿宋_GB2312" w:hAnsi="仿宋_GB2312" w:eastAsia="仿宋_GB2312" w:cs="仿宋_GB2312"/>
          <w:b/>
          <w:sz w:val="32"/>
          <w:szCs w:val="32"/>
          <w:lang w:eastAsia="zh-CN"/>
        </w:rPr>
        <w:t>五</w:t>
      </w:r>
      <w:r>
        <w:rPr>
          <w:rFonts w:hint="eastAsia" w:ascii="仿宋_GB2312" w:hAnsi="仿宋_GB2312" w:eastAsia="仿宋_GB2312" w:cs="仿宋_GB2312"/>
          <w:b/>
          <w:sz w:val="32"/>
          <w:szCs w:val="32"/>
        </w:rPr>
        <w:t>）加强宣传，营造整治氛围。</w:t>
      </w:r>
      <w:r>
        <w:rPr>
          <w:rFonts w:hint="eastAsia" w:ascii="仿宋_GB2312" w:hAnsi="仿宋_GB2312" w:eastAsia="仿宋_GB2312" w:cs="仿宋_GB2312"/>
          <w:sz w:val="32"/>
          <w:szCs w:val="32"/>
          <w:lang w:eastAsia="zh-CN"/>
        </w:rPr>
        <w:t>各地各有关部门应强化辖区机动车维修行业环保法律法规知识宣传，充分运用各种宣传手段和途径加大舆论宣传力度，扩大整治行动的社会影响力，营造社会舆论基础。</w:t>
      </w:r>
    </w:p>
    <w:p>
      <w:pPr>
        <w:snapToGrid w:val="0"/>
        <w:spacing w:line="360" w:lineRule="auto"/>
        <w:ind w:firstLine="643" w:firstLineChars="200"/>
        <w:jc w:val="left"/>
        <w:rPr>
          <w:rFonts w:hint="eastAsia" w:ascii="仿宋_GB2312" w:hAnsi="仿宋_GB2312" w:eastAsia="仿宋_GB2312" w:cs="仿宋_GB2312"/>
          <w:sz w:val="32"/>
          <w:szCs w:val="32"/>
          <w:highlight w:val="none"/>
        </w:rPr>
      </w:pPr>
      <w:r>
        <w:rPr>
          <w:rFonts w:hint="eastAsia" w:ascii="仿宋_GB2312" w:hAnsi="仿宋_GB2312" w:eastAsia="仿宋_GB2312" w:cs="仿宋_GB2312"/>
          <w:b/>
          <w:sz w:val="32"/>
          <w:szCs w:val="32"/>
        </w:rPr>
        <w:t>（</w:t>
      </w:r>
      <w:r>
        <w:rPr>
          <w:rFonts w:hint="eastAsia" w:ascii="仿宋_GB2312" w:hAnsi="仿宋_GB2312" w:eastAsia="仿宋_GB2312" w:cs="仿宋_GB2312"/>
          <w:b/>
          <w:sz w:val="32"/>
          <w:szCs w:val="32"/>
          <w:lang w:eastAsia="zh-CN"/>
        </w:rPr>
        <w:t>六</w:t>
      </w:r>
      <w:r>
        <w:rPr>
          <w:rFonts w:hint="eastAsia" w:ascii="仿宋_GB2312" w:hAnsi="仿宋_GB2312" w:eastAsia="仿宋_GB2312" w:cs="仿宋_GB2312"/>
          <w:b/>
          <w:sz w:val="32"/>
          <w:szCs w:val="32"/>
        </w:rPr>
        <w:t>）加强</w:t>
      </w:r>
      <w:r>
        <w:rPr>
          <w:rFonts w:hint="eastAsia" w:ascii="仿宋_GB2312" w:hAnsi="仿宋_GB2312" w:eastAsia="仿宋_GB2312" w:cs="仿宋_GB2312"/>
          <w:b/>
          <w:sz w:val="32"/>
          <w:szCs w:val="32"/>
          <w:lang w:eastAsia="zh-CN"/>
        </w:rPr>
        <w:t>信息报送</w:t>
      </w:r>
      <w:r>
        <w:rPr>
          <w:rFonts w:hint="eastAsia" w:ascii="仿宋_GB2312" w:hAnsi="仿宋_GB2312" w:eastAsia="仿宋_GB2312" w:cs="仿宋_GB2312"/>
          <w:b/>
          <w:sz w:val="32"/>
          <w:szCs w:val="32"/>
        </w:rPr>
        <w:t>，</w:t>
      </w:r>
      <w:r>
        <w:rPr>
          <w:rFonts w:hint="eastAsia" w:ascii="仿宋_GB2312" w:hAnsi="仿宋_GB2312" w:eastAsia="仿宋_GB2312" w:cs="仿宋_GB2312"/>
          <w:b/>
          <w:sz w:val="32"/>
          <w:szCs w:val="32"/>
          <w:lang w:eastAsia="zh-CN"/>
        </w:rPr>
        <w:t>巩固整治成果</w:t>
      </w:r>
      <w:r>
        <w:rPr>
          <w:rFonts w:hint="eastAsia" w:ascii="仿宋_GB2312" w:hAnsi="仿宋_GB2312" w:eastAsia="仿宋_GB2312" w:cs="仿宋_GB2312"/>
          <w:b/>
          <w:sz w:val="32"/>
          <w:szCs w:val="32"/>
        </w:rPr>
        <w:t>。</w:t>
      </w:r>
      <w:r>
        <w:rPr>
          <w:rFonts w:hint="eastAsia" w:ascii="仿宋_GB2312" w:hAnsi="仿宋_GB2312" w:eastAsia="仿宋_GB2312" w:cs="仿宋_GB2312"/>
          <w:sz w:val="32"/>
          <w:szCs w:val="32"/>
          <w:lang w:eastAsia="zh-CN"/>
        </w:rPr>
        <w:t>各地各有关部门应加强信息报送，</w:t>
      </w:r>
      <w:r>
        <w:rPr>
          <w:rFonts w:hint="eastAsia" w:ascii="仿宋_GB2312" w:hAnsi="仿宋_GB2312" w:eastAsia="仿宋_GB2312" w:cs="仿宋_GB2312"/>
          <w:sz w:val="32"/>
          <w:szCs w:val="32"/>
          <w:highlight w:val="none"/>
          <w:lang w:eastAsia="zh-CN"/>
        </w:rPr>
        <w:t>此次</w:t>
      </w:r>
      <w:r>
        <w:rPr>
          <w:rFonts w:hint="eastAsia" w:ascii="仿宋_GB2312" w:hAnsi="仿宋_GB2312" w:eastAsia="仿宋_GB2312" w:cs="仿宋_GB2312"/>
          <w:bCs/>
          <w:sz w:val="32"/>
          <w:szCs w:val="32"/>
          <w:lang w:eastAsia="zh-CN"/>
        </w:rPr>
        <w:t>机动车维修拆解行业危险废物</w:t>
      </w:r>
      <w:r>
        <w:rPr>
          <w:rFonts w:hint="eastAsia" w:ascii="仿宋_GB2312" w:hAnsi="仿宋_GB2312" w:eastAsia="仿宋_GB2312" w:cs="仿宋_GB2312"/>
          <w:sz w:val="32"/>
          <w:szCs w:val="32"/>
          <w:highlight w:val="none"/>
        </w:rPr>
        <w:t>摸查整治</w:t>
      </w:r>
      <w:r>
        <w:rPr>
          <w:rFonts w:hint="eastAsia" w:ascii="仿宋_GB2312" w:hAnsi="仿宋_GB2312" w:eastAsia="仿宋_GB2312" w:cs="仿宋_GB2312"/>
          <w:sz w:val="32"/>
          <w:szCs w:val="32"/>
          <w:highlight w:val="none"/>
          <w:lang w:eastAsia="zh-CN"/>
        </w:rPr>
        <w:t>工作总结</w:t>
      </w:r>
      <w:r>
        <w:rPr>
          <w:rFonts w:hint="eastAsia" w:ascii="仿宋_GB2312" w:hAnsi="仿宋_GB2312" w:eastAsia="仿宋_GB2312" w:cs="仿宋_GB2312"/>
          <w:sz w:val="32"/>
          <w:szCs w:val="32"/>
          <w:highlight w:val="none"/>
        </w:rPr>
        <w:t>请于2019年11月底前报送</w:t>
      </w:r>
      <w:r>
        <w:rPr>
          <w:rFonts w:hint="eastAsia" w:ascii="仿宋_GB2312" w:hAnsi="仿宋_GB2312" w:eastAsia="仿宋_GB2312" w:cs="仿宋_GB2312"/>
          <w:bCs/>
          <w:sz w:val="32"/>
          <w:szCs w:val="32"/>
          <w:lang w:eastAsia="zh-CN"/>
        </w:rPr>
        <w:t>市机动车维修行业和报废机动车回收拆解行业危险废物监督管理专项整治工作领导小组</w:t>
      </w:r>
      <w:r>
        <w:rPr>
          <w:rFonts w:hint="eastAsia" w:ascii="仿宋_GB2312" w:hAnsi="仿宋_GB2312" w:eastAsia="仿宋_GB2312" w:cs="仿宋_GB2312"/>
          <w:sz w:val="32"/>
          <w:szCs w:val="32"/>
          <w:highlight w:val="none"/>
        </w:rPr>
        <w:t>办公室（设在市生态环境局）。各地要积极报送整治工作相关信息，对工作中一些重要情况和典型问题要</w:t>
      </w:r>
      <w:r>
        <w:rPr>
          <w:rFonts w:hint="eastAsia" w:ascii="仿宋_GB2312" w:hAnsi="仿宋_GB2312" w:eastAsia="仿宋_GB2312" w:cs="仿宋_GB2312"/>
          <w:sz w:val="32"/>
          <w:szCs w:val="32"/>
          <w:highlight w:val="none"/>
          <w:lang w:eastAsia="zh-CN"/>
        </w:rPr>
        <w:t>及</w:t>
      </w:r>
      <w:r>
        <w:rPr>
          <w:rFonts w:hint="eastAsia" w:ascii="仿宋_GB2312" w:hAnsi="仿宋_GB2312" w:eastAsia="仿宋_GB2312" w:cs="仿宋_GB2312"/>
          <w:sz w:val="32"/>
          <w:szCs w:val="32"/>
          <w:highlight w:val="none"/>
        </w:rPr>
        <w:t>时</w:t>
      </w:r>
      <w:r>
        <w:rPr>
          <w:rFonts w:hint="eastAsia" w:ascii="仿宋_GB2312" w:hAnsi="仿宋_GB2312" w:eastAsia="仿宋_GB2312" w:cs="仿宋_GB2312"/>
          <w:sz w:val="32"/>
          <w:szCs w:val="32"/>
          <w:highlight w:val="none"/>
          <w:lang w:eastAsia="zh-CN"/>
        </w:rPr>
        <w:t>向</w:t>
      </w:r>
      <w:r>
        <w:rPr>
          <w:rFonts w:hint="eastAsia" w:ascii="仿宋_GB2312" w:hAnsi="仿宋_GB2312" w:eastAsia="仿宋_GB2312" w:cs="仿宋_GB2312"/>
          <w:bCs/>
          <w:sz w:val="32"/>
          <w:szCs w:val="32"/>
          <w:lang w:eastAsia="zh-CN"/>
        </w:rPr>
        <w:t>领导小组</w:t>
      </w:r>
      <w:r>
        <w:rPr>
          <w:rFonts w:hint="eastAsia" w:ascii="仿宋_GB2312" w:hAnsi="仿宋_GB2312" w:eastAsia="仿宋_GB2312" w:cs="仿宋_GB2312"/>
          <w:sz w:val="32"/>
          <w:szCs w:val="32"/>
          <w:highlight w:val="none"/>
        </w:rPr>
        <w:t>办公室</w:t>
      </w:r>
      <w:r>
        <w:rPr>
          <w:rFonts w:hint="eastAsia" w:ascii="仿宋_GB2312" w:hAnsi="仿宋_GB2312" w:eastAsia="仿宋_GB2312" w:cs="仿宋_GB2312"/>
          <w:sz w:val="32"/>
          <w:szCs w:val="32"/>
          <w:highlight w:val="none"/>
          <w:lang w:eastAsia="zh-CN"/>
        </w:rPr>
        <w:t>报送</w:t>
      </w:r>
      <w:r>
        <w:rPr>
          <w:rFonts w:hint="eastAsia" w:ascii="仿宋_GB2312" w:hAnsi="仿宋_GB2312" w:eastAsia="仿宋_GB2312" w:cs="仿宋_GB2312"/>
          <w:sz w:val="32"/>
          <w:szCs w:val="32"/>
          <w:highlight w:val="none"/>
        </w:rPr>
        <w:t>。</w:t>
      </w:r>
    </w:p>
    <w:p>
      <w:pPr>
        <w:snapToGrid w:val="0"/>
        <w:spacing w:line="360" w:lineRule="auto"/>
        <w:ind w:firstLine="640" w:firstLineChars="200"/>
        <w:jc w:val="left"/>
        <w:rPr>
          <w:rFonts w:hint="eastAsia" w:ascii="仿宋_GB2312" w:hAnsi="仿宋_GB2312" w:eastAsia="仿宋_GB2312" w:cs="仿宋_GB2312"/>
          <w:sz w:val="32"/>
          <w:szCs w:val="32"/>
          <w:highlight w:val="none"/>
        </w:rPr>
      </w:pPr>
    </w:p>
    <w:p>
      <w:pPr>
        <w:snapToGrid w:val="0"/>
        <w:spacing w:line="360" w:lineRule="auto"/>
        <w:ind w:firstLine="420" w:firstLineChars="200"/>
        <w:jc w:val="left"/>
        <w:rPr>
          <w:rFonts w:hint="default"/>
          <w:highlight w:val="none"/>
        </w:rPr>
      </w:pPr>
    </w:p>
    <w:p>
      <w:pPr>
        <w:snapToGrid w:val="0"/>
        <w:spacing w:line="360" w:lineRule="auto"/>
        <w:ind w:firstLine="420" w:firstLineChars="200"/>
        <w:jc w:val="left"/>
        <w:rPr>
          <w:rFonts w:hint="default"/>
          <w:highlight w:val="none"/>
        </w:rPr>
      </w:pPr>
    </w:p>
    <w:p>
      <w:pPr>
        <w:snapToGrid w:val="0"/>
        <w:spacing w:line="360" w:lineRule="auto"/>
        <w:jc w:val="left"/>
        <w:rPr>
          <w:rFonts w:hint="default"/>
          <w:highlight w:val="none"/>
        </w:rPr>
      </w:pPr>
    </w:p>
    <w:p>
      <w:pPr>
        <w:snapToGrid w:val="0"/>
        <w:spacing w:line="360" w:lineRule="auto"/>
        <w:jc w:val="left"/>
        <w:rPr>
          <w:rFonts w:hint="default"/>
          <w:highlight w:val="none"/>
        </w:rPr>
      </w:pPr>
    </w:p>
    <w:p>
      <w:pPr>
        <w:snapToGrid w:val="0"/>
        <w:spacing w:line="360" w:lineRule="auto"/>
        <w:jc w:val="left"/>
        <w:rPr>
          <w:rFonts w:hint="default"/>
          <w:highlight w:val="none"/>
        </w:rPr>
      </w:pPr>
    </w:p>
    <w:p>
      <w:pPr>
        <w:snapToGrid w:val="0"/>
        <w:spacing w:line="360" w:lineRule="auto"/>
        <w:jc w:val="left"/>
        <w:rPr>
          <w:rFonts w:hint="default"/>
          <w:highlight w:val="none"/>
        </w:rPr>
      </w:pPr>
    </w:p>
    <w:p>
      <w:pPr>
        <w:snapToGrid w:val="0"/>
        <w:spacing w:line="360" w:lineRule="auto"/>
        <w:jc w:val="left"/>
        <w:rPr>
          <w:rFonts w:hint="default"/>
          <w:highlight w:val="none"/>
        </w:rPr>
      </w:pPr>
    </w:p>
    <w:p>
      <w:pPr>
        <w:snapToGrid w:val="0"/>
        <w:spacing w:line="360" w:lineRule="auto"/>
        <w:jc w:val="left"/>
        <w:rPr>
          <w:rFonts w:hint="default"/>
          <w:highlight w:val="none"/>
        </w:rPr>
      </w:pPr>
    </w:p>
    <w:p>
      <w:pPr>
        <w:snapToGrid w:val="0"/>
        <w:spacing w:line="360" w:lineRule="auto"/>
        <w:jc w:val="left"/>
        <w:rPr>
          <w:rFonts w:hint="default"/>
          <w:highlight w:val="none"/>
        </w:rPr>
      </w:pPr>
    </w:p>
    <w:p>
      <w:pPr>
        <w:snapToGrid w:val="0"/>
        <w:spacing w:line="360" w:lineRule="auto"/>
        <w:jc w:val="left"/>
        <w:rPr>
          <w:rFonts w:hint="default"/>
          <w:highlight w:val="none"/>
        </w:rPr>
      </w:pPr>
    </w:p>
    <w:p>
      <w:pPr>
        <w:snapToGrid w:val="0"/>
        <w:spacing w:line="360" w:lineRule="auto"/>
        <w:jc w:val="left"/>
        <w:rPr>
          <w:rFonts w:hint="default"/>
          <w:highlight w:val="none"/>
        </w:rPr>
      </w:pPr>
    </w:p>
    <w:p>
      <w:pPr>
        <w:snapToGrid w:val="0"/>
        <w:spacing w:line="360" w:lineRule="auto"/>
        <w:jc w:val="left"/>
        <w:rPr>
          <w:rFonts w:hint="default"/>
          <w:highlight w:val="none"/>
        </w:rPr>
      </w:pPr>
    </w:p>
    <w:p>
      <w:pPr>
        <w:snapToGrid w:val="0"/>
        <w:spacing w:line="360" w:lineRule="auto"/>
        <w:jc w:val="left"/>
        <w:rPr>
          <w:rFonts w:hint="default"/>
          <w:highlight w:val="none"/>
        </w:rPr>
      </w:pPr>
    </w:p>
    <w:p>
      <w:pPr>
        <w:snapToGrid w:val="0"/>
        <w:spacing w:line="360" w:lineRule="auto"/>
        <w:jc w:val="left"/>
        <w:rPr>
          <w:rFonts w:hint="default"/>
          <w:highlight w:val="none"/>
        </w:rPr>
      </w:pPr>
    </w:p>
    <w:p>
      <w:pPr>
        <w:snapToGrid w:val="0"/>
        <w:spacing w:line="360" w:lineRule="auto"/>
        <w:jc w:val="left"/>
        <w:rPr>
          <w:rFonts w:hint="default"/>
          <w:highlight w:val="none"/>
        </w:rPr>
      </w:pPr>
    </w:p>
    <w:p>
      <w:pPr>
        <w:snapToGrid w:val="0"/>
        <w:spacing w:line="360" w:lineRule="auto"/>
        <w:jc w:val="left"/>
        <w:rPr>
          <w:rFonts w:hint="default"/>
          <w:highlight w:val="none"/>
        </w:rPr>
      </w:pPr>
    </w:p>
    <w:p>
      <w:pPr>
        <w:snapToGrid w:val="0"/>
        <w:spacing w:line="360" w:lineRule="auto"/>
        <w:jc w:val="left"/>
        <w:rPr>
          <w:rFonts w:hint="default"/>
          <w:highlight w:val="none"/>
        </w:rPr>
      </w:pPr>
    </w:p>
    <w:p>
      <w:pPr>
        <w:snapToGrid w:val="0"/>
        <w:spacing w:line="360" w:lineRule="auto"/>
        <w:jc w:val="left"/>
        <w:rPr>
          <w:rFonts w:hint="default"/>
          <w:highlight w:val="none"/>
        </w:rPr>
      </w:pPr>
    </w:p>
    <w:p>
      <w:pPr>
        <w:snapToGrid w:val="0"/>
        <w:spacing w:line="360" w:lineRule="auto"/>
        <w:jc w:val="left"/>
        <w:rPr>
          <w:rFonts w:hint="eastAsia"/>
          <w:highlight w:val="none"/>
          <w:lang w:eastAsia="zh-CN"/>
        </w:rPr>
        <w:sectPr>
          <w:footerReference r:id="rId3" w:type="default"/>
          <w:footerReference r:id="rId4" w:type="even"/>
          <w:pgSz w:w="11906" w:h="16838"/>
          <w:pgMar w:top="1440" w:right="1531" w:bottom="1440" w:left="1531" w:header="851" w:footer="992" w:gutter="0"/>
          <w:pgNumType w:fmt="numberInDash"/>
          <w:cols w:space="720" w:num="1"/>
          <w:docGrid w:type="lines" w:linePitch="312" w:charSpace="0"/>
        </w:sectPr>
      </w:pPr>
    </w:p>
    <w:p>
      <w:pPr>
        <w:rPr>
          <w:rFonts w:hint="eastAsia" w:ascii="黑体" w:hAnsi="黑体" w:eastAsia="黑体" w:cs="黑体"/>
          <w:sz w:val="32"/>
          <w:szCs w:val="32"/>
          <w:lang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1</w:t>
      </w:r>
    </w:p>
    <w:p>
      <w:pPr>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宋体" w:hAnsi="宋体" w:eastAsia="宋体" w:cs="宋体"/>
          <w:b/>
          <w:bCs/>
          <w:sz w:val="36"/>
          <w:szCs w:val="36"/>
        </w:rPr>
      </w:pPr>
      <w:r>
        <w:rPr>
          <w:rFonts w:hint="eastAsia" w:ascii="宋体" w:hAnsi="宋体" w:eastAsia="宋体" w:cs="宋体"/>
          <w:b/>
          <w:bCs/>
          <w:sz w:val="36"/>
          <w:szCs w:val="36"/>
        </w:rPr>
        <w:t>揭阳市机动车维修行业和报废机动车回收拆解行业危险废物</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宋体" w:hAnsi="宋体" w:eastAsia="宋体" w:cs="宋体"/>
          <w:b/>
          <w:bCs/>
          <w:sz w:val="36"/>
          <w:szCs w:val="36"/>
        </w:rPr>
      </w:pPr>
      <w:r>
        <w:rPr>
          <w:rFonts w:hint="eastAsia" w:ascii="宋体" w:hAnsi="宋体" w:eastAsia="宋体" w:cs="宋体"/>
          <w:b/>
          <w:bCs/>
          <w:sz w:val="36"/>
          <w:szCs w:val="36"/>
        </w:rPr>
        <w:t>监督管理联合整治</w:t>
      </w:r>
      <w:r>
        <w:rPr>
          <w:rFonts w:hint="eastAsia" w:ascii="宋体" w:hAnsi="宋体" w:eastAsia="宋体" w:cs="宋体"/>
          <w:b/>
          <w:bCs/>
          <w:sz w:val="36"/>
          <w:szCs w:val="36"/>
          <w:lang w:eastAsia="zh-CN"/>
        </w:rPr>
        <w:t>工作联络员名单</w:t>
      </w: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lang w:eastAsia="zh-CN"/>
        </w:rPr>
        <w:t>填报单位（盖章）：</w:t>
      </w:r>
      <w:r>
        <w:rPr>
          <w:rFonts w:hint="eastAsia" w:ascii="仿宋_GB2312" w:hAnsi="仿宋_GB2312" w:eastAsia="仿宋_GB2312" w:cs="仿宋_GB2312"/>
          <w:sz w:val="30"/>
          <w:szCs w:val="30"/>
          <w:lang w:val="en-US" w:eastAsia="zh-CN"/>
        </w:rPr>
        <w:t xml:space="preserve">                                        </w:t>
      </w:r>
      <w:r>
        <w:rPr>
          <w:rFonts w:hint="eastAsia" w:ascii="仿宋_GB2312" w:hAnsi="仿宋_GB2312" w:cs="仿宋_GB2312"/>
          <w:sz w:val="30"/>
          <w:szCs w:val="30"/>
          <w:lang w:val="en-US" w:eastAsia="zh-CN"/>
        </w:rPr>
        <w:t xml:space="preserve">     </w:t>
      </w:r>
      <w:r>
        <w:rPr>
          <w:rFonts w:hint="eastAsia" w:ascii="仿宋_GB2312" w:hAnsi="仿宋_GB2312" w:eastAsia="仿宋_GB2312" w:cs="仿宋_GB2312"/>
          <w:sz w:val="30"/>
          <w:szCs w:val="30"/>
          <w:lang w:val="en-US" w:eastAsia="zh-CN"/>
        </w:rPr>
        <w:t xml:space="preserve"> 填报日期：     年   月   日</w:t>
      </w:r>
    </w:p>
    <w:tbl>
      <w:tblPr>
        <w:tblStyle w:val="10"/>
        <w:tblW w:w="13868" w:type="dxa"/>
        <w:jc w:val="center"/>
        <w:tblInd w:w="3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19"/>
        <w:gridCol w:w="2115"/>
        <w:gridCol w:w="1875"/>
        <w:gridCol w:w="3975"/>
        <w:gridCol w:w="31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2719" w:type="dxa"/>
            <w:vAlign w:val="top"/>
          </w:tcPr>
          <w:p>
            <w:pPr>
              <w:jc w:val="center"/>
              <w:rPr>
                <w:rFonts w:hint="eastAsia" w:ascii="仿宋_GB2312" w:hAnsi="仿宋_GB2312" w:eastAsia="仿宋_GB2312" w:cs="仿宋_GB2312"/>
                <w:b/>
                <w:bCs/>
                <w:sz w:val="30"/>
                <w:szCs w:val="30"/>
                <w:vertAlign w:val="baseline"/>
                <w:lang w:eastAsia="zh-CN"/>
              </w:rPr>
            </w:pPr>
            <w:r>
              <w:rPr>
                <w:rFonts w:hint="eastAsia" w:ascii="仿宋_GB2312" w:hAnsi="仿宋_GB2312" w:eastAsia="仿宋_GB2312" w:cs="仿宋_GB2312"/>
                <w:b/>
                <w:bCs/>
                <w:sz w:val="30"/>
                <w:szCs w:val="30"/>
                <w:vertAlign w:val="baseline"/>
                <w:lang w:eastAsia="zh-CN"/>
              </w:rPr>
              <w:t>单位</w:t>
            </w:r>
          </w:p>
        </w:tc>
        <w:tc>
          <w:tcPr>
            <w:tcW w:w="2115" w:type="dxa"/>
            <w:vAlign w:val="top"/>
          </w:tcPr>
          <w:p>
            <w:pPr>
              <w:jc w:val="center"/>
              <w:rPr>
                <w:rFonts w:hint="eastAsia" w:ascii="仿宋_GB2312" w:hAnsi="仿宋_GB2312" w:eastAsia="仿宋_GB2312" w:cs="仿宋_GB2312"/>
                <w:b/>
                <w:bCs/>
                <w:sz w:val="30"/>
                <w:szCs w:val="30"/>
                <w:vertAlign w:val="baseline"/>
                <w:lang w:eastAsia="zh-CN"/>
              </w:rPr>
            </w:pPr>
            <w:r>
              <w:rPr>
                <w:rFonts w:hint="eastAsia" w:ascii="仿宋_GB2312" w:hAnsi="仿宋_GB2312" w:eastAsia="仿宋_GB2312" w:cs="仿宋_GB2312"/>
                <w:b/>
                <w:bCs/>
                <w:sz w:val="30"/>
                <w:szCs w:val="30"/>
                <w:vertAlign w:val="baseline"/>
                <w:lang w:eastAsia="zh-CN"/>
              </w:rPr>
              <w:t>联络员</w:t>
            </w:r>
          </w:p>
        </w:tc>
        <w:tc>
          <w:tcPr>
            <w:tcW w:w="1875" w:type="dxa"/>
            <w:vAlign w:val="top"/>
          </w:tcPr>
          <w:p>
            <w:pPr>
              <w:jc w:val="center"/>
              <w:rPr>
                <w:rFonts w:hint="eastAsia" w:ascii="仿宋_GB2312" w:hAnsi="仿宋_GB2312" w:eastAsia="仿宋_GB2312" w:cs="仿宋_GB2312"/>
                <w:b/>
                <w:bCs/>
                <w:sz w:val="30"/>
                <w:szCs w:val="30"/>
                <w:vertAlign w:val="baseline"/>
                <w:lang w:eastAsia="zh-CN"/>
              </w:rPr>
            </w:pPr>
            <w:r>
              <w:rPr>
                <w:rFonts w:hint="eastAsia" w:ascii="仿宋_GB2312" w:hAnsi="仿宋_GB2312" w:eastAsia="仿宋_GB2312" w:cs="仿宋_GB2312"/>
                <w:b/>
                <w:bCs/>
                <w:sz w:val="30"/>
                <w:szCs w:val="30"/>
                <w:vertAlign w:val="baseline"/>
                <w:lang w:eastAsia="zh-CN"/>
              </w:rPr>
              <w:t>职务</w:t>
            </w:r>
          </w:p>
        </w:tc>
        <w:tc>
          <w:tcPr>
            <w:tcW w:w="3975" w:type="dxa"/>
            <w:vAlign w:val="top"/>
          </w:tcPr>
          <w:p>
            <w:pPr>
              <w:jc w:val="center"/>
              <w:rPr>
                <w:rFonts w:hint="eastAsia" w:ascii="仿宋_GB2312" w:hAnsi="仿宋_GB2312" w:eastAsia="仿宋_GB2312" w:cs="仿宋_GB2312"/>
                <w:b/>
                <w:bCs/>
                <w:sz w:val="30"/>
                <w:szCs w:val="30"/>
                <w:vertAlign w:val="baseline"/>
                <w:lang w:eastAsia="zh-CN"/>
              </w:rPr>
            </w:pPr>
            <w:r>
              <w:rPr>
                <w:rFonts w:hint="eastAsia" w:ascii="仿宋_GB2312" w:hAnsi="仿宋_GB2312" w:eastAsia="仿宋_GB2312" w:cs="仿宋_GB2312"/>
                <w:b/>
                <w:bCs/>
                <w:sz w:val="30"/>
                <w:szCs w:val="30"/>
                <w:vertAlign w:val="baseline"/>
                <w:lang w:eastAsia="zh-CN"/>
              </w:rPr>
              <w:t>联系方式（电话</w:t>
            </w:r>
            <w:r>
              <w:rPr>
                <w:rFonts w:hint="eastAsia" w:ascii="仿宋_GB2312" w:hAnsi="仿宋_GB2312" w:eastAsia="仿宋_GB2312" w:cs="仿宋_GB2312"/>
                <w:b/>
                <w:bCs/>
                <w:sz w:val="30"/>
                <w:szCs w:val="30"/>
                <w:vertAlign w:val="baseline"/>
                <w:lang w:val="en-US" w:eastAsia="zh-CN"/>
              </w:rPr>
              <w:t>/传真</w:t>
            </w:r>
            <w:r>
              <w:rPr>
                <w:rFonts w:hint="eastAsia" w:ascii="仿宋_GB2312" w:hAnsi="仿宋_GB2312" w:eastAsia="仿宋_GB2312" w:cs="仿宋_GB2312"/>
                <w:b/>
                <w:bCs/>
                <w:sz w:val="30"/>
                <w:szCs w:val="30"/>
                <w:vertAlign w:val="baseline"/>
                <w:lang w:eastAsia="zh-CN"/>
              </w:rPr>
              <w:t>）</w:t>
            </w:r>
          </w:p>
        </w:tc>
        <w:tc>
          <w:tcPr>
            <w:tcW w:w="3184" w:type="dxa"/>
            <w:vAlign w:val="top"/>
          </w:tcPr>
          <w:p>
            <w:pPr>
              <w:jc w:val="center"/>
              <w:rPr>
                <w:rFonts w:hint="eastAsia" w:ascii="仿宋_GB2312" w:hAnsi="仿宋_GB2312" w:eastAsia="仿宋_GB2312" w:cs="仿宋_GB2312"/>
                <w:b/>
                <w:bCs/>
                <w:sz w:val="30"/>
                <w:szCs w:val="30"/>
                <w:vertAlign w:val="baseline"/>
                <w:lang w:eastAsia="zh-CN"/>
              </w:rPr>
            </w:pPr>
            <w:r>
              <w:rPr>
                <w:rFonts w:hint="eastAsia" w:ascii="仿宋_GB2312" w:hAnsi="仿宋_GB2312" w:eastAsia="仿宋_GB2312" w:cs="仿宋_GB2312"/>
                <w:b/>
                <w:bCs/>
                <w:sz w:val="30"/>
                <w:szCs w:val="30"/>
                <w:vertAlign w:val="baseline"/>
                <w:lang w:eastAsia="zh-CN"/>
              </w:rPr>
              <w:t>电子邮箱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0" w:hRule="atLeast"/>
          <w:jc w:val="center"/>
        </w:trPr>
        <w:tc>
          <w:tcPr>
            <w:tcW w:w="2719" w:type="dxa"/>
            <w:vAlign w:val="top"/>
          </w:tcPr>
          <w:p>
            <w:pPr>
              <w:rPr>
                <w:rFonts w:hint="eastAsia" w:ascii="仿宋_GB2312" w:hAnsi="仿宋_GB2312" w:eastAsia="仿宋_GB2312" w:cs="仿宋_GB2312"/>
                <w:sz w:val="32"/>
                <w:szCs w:val="32"/>
                <w:vertAlign w:val="baseline"/>
                <w:lang w:eastAsia="zh-CN"/>
              </w:rPr>
            </w:pPr>
          </w:p>
        </w:tc>
        <w:tc>
          <w:tcPr>
            <w:tcW w:w="2115" w:type="dxa"/>
            <w:vAlign w:val="top"/>
          </w:tcPr>
          <w:p>
            <w:pPr>
              <w:rPr>
                <w:rFonts w:hint="eastAsia" w:ascii="仿宋_GB2312" w:hAnsi="仿宋_GB2312" w:eastAsia="仿宋_GB2312" w:cs="仿宋_GB2312"/>
                <w:sz w:val="32"/>
                <w:szCs w:val="32"/>
                <w:vertAlign w:val="baseline"/>
                <w:lang w:eastAsia="zh-CN"/>
              </w:rPr>
            </w:pPr>
          </w:p>
        </w:tc>
        <w:tc>
          <w:tcPr>
            <w:tcW w:w="1875" w:type="dxa"/>
            <w:vAlign w:val="top"/>
          </w:tcPr>
          <w:p>
            <w:pPr>
              <w:rPr>
                <w:rFonts w:hint="eastAsia" w:ascii="仿宋_GB2312" w:hAnsi="仿宋_GB2312" w:eastAsia="仿宋_GB2312" w:cs="仿宋_GB2312"/>
                <w:sz w:val="32"/>
                <w:szCs w:val="32"/>
                <w:vertAlign w:val="baseline"/>
                <w:lang w:eastAsia="zh-CN"/>
              </w:rPr>
            </w:pPr>
          </w:p>
        </w:tc>
        <w:tc>
          <w:tcPr>
            <w:tcW w:w="3975" w:type="dxa"/>
            <w:vAlign w:val="top"/>
          </w:tcPr>
          <w:p>
            <w:pPr>
              <w:rPr>
                <w:rFonts w:hint="eastAsia" w:ascii="仿宋_GB2312" w:hAnsi="仿宋_GB2312" w:eastAsia="仿宋_GB2312" w:cs="仿宋_GB2312"/>
                <w:sz w:val="32"/>
                <w:szCs w:val="32"/>
                <w:vertAlign w:val="baseline"/>
                <w:lang w:eastAsia="zh-CN"/>
              </w:rPr>
            </w:pPr>
          </w:p>
        </w:tc>
        <w:tc>
          <w:tcPr>
            <w:tcW w:w="3184" w:type="dxa"/>
            <w:vAlign w:val="top"/>
          </w:tcPr>
          <w:p>
            <w:pPr>
              <w:rPr>
                <w:rFonts w:hint="eastAsia" w:ascii="仿宋_GB2312" w:hAnsi="仿宋_GB2312" w:eastAsia="仿宋_GB2312" w:cs="仿宋_GB2312"/>
                <w:sz w:val="32"/>
                <w:szCs w:val="32"/>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3" w:hRule="atLeast"/>
          <w:jc w:val="center"/>
        </w:trPr>
        <w:tc>
          <w:tcPr>
            <w:tcW w:w="2719" w:type="dxa"/>
            <w:vAlign w:val="top"/>
          </w:tcPr>
          <w:p>
            <w:pPr>
              <w:rPr>
                <w:rFonts w:hint="eastAsia" w:ascii="仿宋_GB2312" w:hAnsi="仿宋_GB2312" w:eastAsia="仿宋_GB2312" w:cs="仿宋_GB2312"/>
                <w:sz w:val="32"/>
                <w:szCs w:val="32"/>
                <w:vertAlign w:val="baseline"/>
                <w:lang w:eastAsia="zh-CN"/>
              </w:rPr>
            </w:pPr>
          </w:p>
        </w:tc>
        <w:tc>
          <w:tcPr>
            <w:tcW w:w="2115" w:type="dxa"/>
            <w:vAlign w:val="top"/>
          </w:tcPr>
          <w:p>
            <w:pPr>
              <w:rPr>
                <w:rFonts w:hint="eastAsia" w:ascii="仿宋_GB2312" w:hAnsi="仿宋_GB2312" w:eastAsia="仿宋_GB2312" w:cs="仿宋_GB2312"/>
                <w:sz w:val="32"/>
                <w:szCs w:val="32"/>
                <w:vertAlign w:val="baseline"/>
                <w:lang w:eastAsia="zh-CN"/>
              </w:rPr>
            </w:pPr>
          </w:p>
        </w:tc>
        <w:tc>
          <w:tcPr>
            <w:tcW w:w="1875" w:type="dxa"/>
            <w:vAlign w:val="top"/>
          </w:tcPr>
          <w:p>
            <w:pPr>
              <w:rPr>
                <w:rFonts w:hint="eastAsia" w:ascii="仿宋_GB2312" w:hAnsi="仿宋_GB2312" w:eastAsia="仿宋_GB2312" w:cs="仿宋_GB2312"/>
                <w:sz w:val="32"/>
                <w:szCs w:val="32"/>
                <w:vertAlign w:val="baseline"/>
                <w:lang w:eastAsia="zh-CN"/>
              </w:rPr>
            </w:pPr>
          </w:p>
        </w:tc>
        <w:tc>
          <w:tcPr>
            <w:tcW w:w="3975" w:type="dxa"/>
            <w:vAlign w:val="top"/>
          </w:tcPr>
          <w:p>
            <w:pPr>
              <w:rPr>
                <w:rFonts w:hint="eastAsia" w:ascii="仿宋_GB2312" w:hAnsi="仿宋_GB2312" w:eastAsia="仿宋_GB2312" w:cs="仿宋_GB2312"/>
                <w:sz w:val="32"/>
                <w:szCs w:val="32"/>
                <w:vertAlign w:val="baseline"/>
                <w:lang w:eastAsia="zh-CN"/>
              </w:rPr>
            </w:pPr>
          </w:p>
        </w:tc>
        <w:tc>
          <w:tcPr>
            <w:tcW w:w="3184" w:type="dxa"/>
            <w:vAlign w:val="top"/>
          </w:tcPr>
          <w:p>
            <w:pPr>
              <w:rPr>
                <w:rFonts w:hint="eastAsia" w:ascii="仿宋_GB2312" w:hAnsi="仿宋_GB2312" w:eastAsia="仿宋_GB2312" w:cs="仿宋_GB2312"/>
                <w:sz w:val="32"/>
                <w:szCs w:val="32"/>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 w:hRule="atLeast"/>
          <w:jc w:val="center"/>
        </w:trPr>
        <w:tc>
          <w:tcPr>
            <w:tcW w:w="13868" w:type="dxa"/>
            <w:gridSpan w:val="5"/>
            <w:vAlign w:val="top"/>
          </w:tcPr>
          <w:p>
            <w:pPr>
              <w:rPr>
                <w:rFonts w:hint="eastAsia" w:ascii="仿宋_GB2312" w:hAnsi="仿宋_GB2312" w:eastAsia="仿宋_GB2312" w:cs="仿宋_GB2312"/>
                <w:sz w:val="32"/>
                <w:szCs w:val="32"/>
                <w:vertAlign w:val="baseline"/>
                <w:lang w:eastAsia="zh-CN"/>
              </w:rPr>
            </w:pPr>
            <w:r>
              <w:rPr>
                <w:rFonts w:hint="eastAsia" w:ascii="仿宋_GB2312" w:hAnsi="仿宋_GB2312" w:eastAsia="仿宋_GB2312" w:cs="仿宋_GB2312"/>
                <w:sz w:val="24"/>
                <w:szCs w:val="24"/>
                <w:vertAlign w:val="baseline"/>
                <w:lang w:eastAsia="zh-CN"/>
              </w:rPr>
              <w:t>注：联络员名单电子版发送至联系人邮箱：jyeetrgf@126.com</w:t>
            </w:r>
          </w:p>
        </w:tc>
      </w:tr>
    </w:tbl>
    <w:p>
      <w:pPr>
        <w:snapToGrid w:val="0"/>
        <w:spacing w:line="360" w:lineRule="auto"/>
        <w:jc w:val="left"/>
        <w:rPr>
          <w:rFonts w:hint="eastAsia"/>
          <w:highlight w:val="none"/>
          <w:lang w:eastAsia="zh-CN"/>
        </w:rPr>
      </w:pPr>
    </w:p>
    <w:p>
      <w:pPr>
        <w:snapToGrid w:val="0"/>
        <w:spacing w:line="360" w:lineRule="auto"/>
        <w:jc w:val="left"/>
        <w:rPr>
          <w:rFonts w:hint="eastAsia"/>
          <w:highlight w:val="none"/>
          <w:lang w:eastAsia="zh-CN"/>
        </w:rPr>
      </w:pPr>
    </w:p>
    <w:p>
      <w:pPr>
        <w:snapToGrid w:val="0"/>
        <w:spacing w:line="360" w:lineRule="auto"/>
        <w:jc w:val="left"/>
        <w:rPr>
          <w:rFonts w:hint="eastAsia"/>
          <w:highlight w:val="none"/>
          <w:lang w:eastAsia="zh-CN"/>
        </w:rPr>
      </w:pPr>
    </w:p>
    <w:p>
      <w:pPr>
        <w:snapToGrid w:val="0"/>
        <w:spacing w:line="360" w:lineRule="auto"/>
        <w:jc w:val="left"/>
        <w:rPr>
          <w:rFonts w:hint="eastAsia"/>
          <w:highlight w:val="none"/>
          <w:lang w:eastAsia="zh-CN"/>
        </w:rPr>
      </w:pPr>
    </w:p>
    <w:p>
      <w:pPr>
        <w:pStyle w:val="2"/>
        <w:rPr>
          <w:rFonts w:hint="eastAsia"/>
          <w:highlight w:val="none"/>
          <w:lang w:eastAsia="zh-CN"/>
        </w:rPr>
      </w:pPr>
    </w:p>
    <w:p>
      <w:pPr>
        <w:rPr>
          <w:rFonts w:hint="eastAsia"/>
          <w:lang w:eastAsia="zh-CN"/>
        </w:rPr>
      </w:pPr>
    </w:p>
    <w:p>
      <w:pPr>
        <w:pStyle w:val="2"/>
        <w:rPr>
          <w:rFonts w:hint="eastAsia"/>
          <w:highlight w:val="none"/>
          <w:lang w:eastAsia="zh-CN"/>
        </w:rPr>
      </w:pPr>
    </w:p>
    <w:p>
      <w:pPr>
        <w:rPr>
          <w:rFonts w:hint="eastAsia"/>
          <w:lang w:eastAsia="zh-CN"/>
        </w:rPr>
      </w:pPr>
    </w:p>
    <w:p>
      <w:pPr>
        <w:rPr>
          <w:rFonts w:hint="eastAsia" w:ascii="黑体" w:hAnsi="黑体" w:eastAsia="黑体" w:cs="黑体"/>
          <w:sz w:val="32"/>
          <w:szCs w:val="32"/>
        </w:rPr>
      </w:pPr>
      <w:r>
        <w:rPr>
          <w:rFonts w:hint="eastAsia" w:ascii="黑体" w:hAnsi="黑体" w:eastAsia="黑体" w:cs="黑体"/>
          <w:sz w:val="32"/>
          <w:szCs w:val="32"/>
        </w:rPr>
        <w:t>附件2</w:t>
      </w:r>
    </w:p>
    <w:p>
      <w:pPr>
        <w:jc w:val="center"/>
        <w:rPr>
          <w:rFonts w:hint="eastAsia" w:ascii="宋体" w:hAnsi="宋体" w:eastAsia="宋体" w:cs="宋体"/>
          <w:b/>
          <w:bCs/>
          <w:sz w:val="36"/>
          <w:szCs w:val="36"/>
        </w:rPr>
      </w:pPr>
      <w:r>
        <w:rPr>
          <w:rFonts w:hint="eastAsia" w:ascii="宋体" w:hAnsi="宋体" w:eastAsia="宋体" w:cs="宋体"/>
          <w:b/>
          <w:bCs/>
          <w:sz w:val="36"/>
          <w:szCs w:val="36"/>
          <w:lang w:eastAsia="zh-CN"/>
        </w:rPr>
        <w:t>揭阳市</w:t>
      </w:r>
      <w:r>
        <w:rPr>
          <w:rFonts w:hint="eastAsia" w:ascii="宋体" w:hAnsi="宋体" w:eastAsia="宋体" w:cs="宋体"/>
          <w:b/>
          <w:bCs/>
          <w:sz w:val="36"/>
          <w:szCs w:val="36"/>
        </w:rPr>
        <w:t>机动车维修企业危险废物情况调查表</w:t>
      </w:r>
    </w:p>
    <w:tbl>
      <w:tblPr>
        <w:tblStyle w:val="9"/>
        <w:tblW w:w="14713" w:type="dxa"/>
        <w:jc w:val="center"/>
        <w:tblInd w:w="0" w:type="dxa"/>
        <w:tblLayout w:type="fixed"/>
        <w:tblCellMar>
          <w:top w:w="0" w:type="dxa"/>
          <w:left w:w="108" w:type="dxa"/>
          <w:bottom w:w="0" w:type="dxa"/>
          <w:right w:w="108" w:type="dxa"/>
        </w:tblCellMar>
      </w:tblPr>
      <w:tblGrid>
        <w:gridCol w:w="431"/>
        <w:gridCol w:w="870"/>
        <w:gridCol w:w="1065"/>
        <w:gridCol w:w="1230"/>
        <w:gridCol w:w="1005"/>
        <w:gridCol w:w="810"/>
        <w:gridCol w:w="1110"/>
        <w:gridCol w:w="1125"/>
        <w:gridCol w:w="1200"/>
        <w:gridCol w:w="1215"/>
        <w:gridCol w:w="1117"/>
        <w:gridCol w:w="878"/>
        <w:gridCol w:w="720"/>
        <w:gridCol w:w="840"/>
        <w:gridCol w:w="1097"/>
      </w:tblGrid>
      <w:tr>
        <w:tblPrEx>
          <w:tblLayout w:type="fixed"/>
          <w:tblCellMar>
            <w:top w:w="0" w:type="dxa"/>
            <w:left w:w="108" w:type="dxa"/>
            <w:bottom w:w="0" w:type="dxa"/>
            <w:right w:w="108" w:type="dxa"/>
          </w:tblCellMar>
        </w:tblPrEx>
        <w:trPr>
          <w:trHeight w:val="697" w:hRule="atLeast"/>
          <w:jc w:val="center"/>
        </w:trPr>
        <w:tc>
          <w:tcPr>
            <w:tcW w:w="43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eastAsia="楷体_GB2312"/>
                <w:b/>
                <w:color w:val="000000"/>
                <w:kern w:val="0"/>
                <w:sz w:val="21"/>
                <w:szCs w:val="21"/>
              </w:rPr>
            </w:pPr>
            <w:r>
              <w:rPr>
                <w:rFonts w:eastAsia="楷体_GB2312"/>
                <w:b/>
                <w:color w:val="000000"/>
                <w:kern w:val="0"/>
                <w:sz w:val="21"/>
                <w:szCs w:val="21"/>
              </w:rPr>
              <w:t>序号</w:t>
            </w:r>
          </w:p>
        </w:tc>
        <w:tc>
          <w:tcPr>
            <w:tcW w:w="87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eastAsia="楷体_GB2312"/>
                <w:b/>
                <w:color w:val="000000"/>
                <w:kern w:val="0"/>
                <w:sz w:val="21"/>
                <w:szCs w:val="21"/>
              </w:rPr>
            </w:pPr>
            <w:r>
              <w:rPr>
                <w:rFonts w:hint="eastAsia" w:eastAsia="楷体_GB2312"/>
                <w:b/>
                <w:color w:val="000000"/>
                <w:kern w:val="0"/>
                <w:sz w:val="21"/>
                <w:szCs w:val="21"/>
              </w:rPr>
              <w:t>县区</w:t>
            </w:r>
          </w:p>
        </w:tc>
        <w:tc>
          <w:tcPr>
            <w:tcW w:w="106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eastAsia="楷体_GB2312"/>
                <w:b/>
                <w:color w:val="000000"/>
                <w:kern w:val="0"/>
                <w:sz w:val="21"/>
                <w:szCs w:val="21"/>
              </w:rPr>
            </w:pPr>
            <w:r>
              <w:rPr>
                <w:rFonts w:hint="eastAsia" w:eastAsia="楷体_GB2312"/>
                <w:b/>
                <w:color w:val="000000"/>
                <w:kern w:val="0"/>
                <w:sz w:val="21"/>
                <w:szCs w:val="21"/>
              </w:rPr>
              <w:t>经营单位名称</w:t>
            </w:r>
          </w:p>
        </w:tc>
        <w:tc>
          <w:tcPr>
            <w:tcW w:w="123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eastAsia="楷体_GB2312"/>
                <w:b/>
                <w:color w:val="000000"/>
                <w:kern w:val="0"/>
                <w:sz w:val="21"/>
                <w:szCs w:val="21"/>
              </w:rPr>
            </w:pPr>
            <w:r>
              <w:rPr>
                <w:rFonts w:hint="eastAsia" w:eastAsia="楷体_GB2312"/>
                <w:b/>
                <w:color w:val="000000"/>
                <w:kern w:val="0"/>
                <w:sz w:val="21"/>
                <w:szCs w:val="21"/>
              </w:rPr>
              <w:t>地址</w:t>
            </w:r>
          </w:p>
        </w:tc>
        <w:tc>
          <w:tcPr>
            <w:tcW w:w="100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eastAsia="楷体_GB2312"/>
                <w:b/>
                <w:color w:val="000000"/>
                <w:kern w:val="0"/>
                <w:sz w:val="21"/>
                <w:szCs w:val="21"/>
              </w:rPr>
            </w:pPr>
            <w:r>
              <w:rPr>
                <w:rFonts w:hint="eastAsia" w:eastAsia="楷体_GB2312"/>
                <w:b/>
                <w:color w:val="000000"/>
                <w:kern w:val="0"/>
                <w:sz w:val="21"/>
                <w:szCs w:val="21"/>
              </w:rPr>
              <w:t>危险废物类别</w:t>
            </w:r>
          </w:p>
        </w:tc>
        <w:tc>
          <w:tcPr>
            <w:tcW w:w="81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eastAsia="楷体_GB2312"/>
                <w:b/>
                <w:color w:val="000000"/>
                <w:kern w:val="0"/>
                <w:sz w:val="21"/>
                <w:szCs w:val="21"/>
              </w:rPr>
            </w:pPr>
            <w:r>
              <w:rPr>
                <w:rFonts w:hint="eastAsia" w:eastAsia="楷体_GB2312"/>
                <w:b/>
                <w:color w:val="000000"/>
                <w:kern w:val="0"/>
                <w:sz w:val="21"/>
                <w:szCs w:val="21"/>
              </w:rPr>
              <w:t>危险废物代码</w:t>
            </w:r>
          </w:p>
        </w:tc>
        <w:tc>
          <w:tcPr>
            <w:tcW w:w="111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eastAsia="楷体_GB2312"/>
                <w:b/>
                <w:color w:val="000000"/>
                <w:kern w:val="0"/>
                <w:sz w:val="21"/>
                <w:szCs w:val="21"/>
              </w:rPr>
            </w:pPr>
            <w:r>
              <w:rPr>
                <w:rFonts w:hint="eastAsia" w:eastAsia="楷体_GB2312"/>
                <w:b/>
                <w:color w:val="000000"/>
                <w:kern w:val="0"/>
                <w:sz w:val="21"/>
                <w:szCs w:val="21"/>
              </w:rPr>
              <w:t>月产生</w:t>
            </w:r>
            <w:r>
              <w:rPr>
                <w:rFonts w:eastAsia="楷体_GB2312"/>
                <w:b/>
                <w:color w:val="000000"/>
                <w:kern w:val="0"/>
                <w:sz w:val="21"/>
                <w:szCs w:val="21"/>
              </w:rPr>
              <w:t>量（吨）</w:t>
            </w:r>
          </w:p>
        </w:tc>
        <w:tc>
          <w:tcPr>
            <w:tcW w:w="11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eastAsia="楷体_GB2312"/>
                <w:b/>
                <w:color w:val="000000"/>
                <w:kern w:val="0"/>
                <w:sz w:val="21"/>
                <w:szCs w:val="21"/>
              </w:rPr>
            </w:pPr>
            <w:r>
              <w:rPr>
                <w:rFonts w:hint="eastAsia" w:eastAsia="楷体_GB2312"/>
                <w:b/>
                <w:color w:val="000000"/>
                <w:kern w:val="0"/>
                <w:sz w:val="21"/>
                <w:szCs w:val="21"/>
              </w:rPr>
              <w:t>贮存量</w:t>
            </w:r>
            <w:r>
              <w:rPr>
                <w:rFonts w:eastAsia="楷体_GB2312"/>
                <w:b/>
                <w:color w:val="000000"/>
                <w:kern w:val="0"/>
                <w:sz w:val="21"/>
                <w:szCs w:val="21"/>
              </w:rPr>
              <w:t>（吨）</w:t>
            </w:r>
          </w:p>
        </w:tc>
        <w:tc>
          <w:tcPr>
            <w:tcW w:w="12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eastAsia="楷体_GB2312"/>
                <w:b/>
                <w:color w:val="000000"/>
                <w:kern w:val="0"/>
                <w:sz w:val="21"/>
                <w:szCs w:val="21"/>
              </w:rPr>
            </w:pPr>
            <w:r>
              <w:rPr>
                <w:rFonts w:hint="eastAsia" w:eastAsia="楷体_GB2312"/>
                <w:b/>
                <w:color w:val="000000"/>
                <w:kern w:val="0"/>
                <w:sz w:val="21"/>
                <w:szCs w:val="21"/>
              </w:rPr>
              <w:t>处置方式和流向</w:t>
            </w:r>
          </w:p>
        </w:tc>
        <w:tc>
          <w:tcPr>
            <w:tcW w:w="12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eastAsia="楷体_GB2312"/>
                <w:b/>
                <w:color w:val="000000"/>
                <w:kern w:val="0"/>
                <w:sz w:val="21"/>
                <w:szCs w:val="21"/>
              </w:rPr>
            </w:pPr>
            <w:r>
              <w:rPr>
                <w:rFonts w:hint="eastAsia" w:eastAsia="楷体_GB2312"/>
                <w:b/>
                <w:color w:val="000000"/>
                <w:kern w:val="0"/>
                <w:sz w:val="21"/>
                <w:szCs w:val="21"/>
              </w:rPr>
              <w:t>危废接收单位名称</w:t>
            </w:r>
          </w:p>
        </w:tc>
        <w:tc>
          <w:tcPr>
            <w:tcW w:w="11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eastAsia="楷体_GB2312"/>
                <w:b/>
                <w:color w:val="000000"/>
                <w:kern w:val="0"/>
                <w:sz w:val="21"/>
                <w:szCs w:val="21"/>
              </w:rPr>
            </w:pPr>
            <w:r>
              <w:rPr>
                <w:rFonts w:hint="eastAsia" w:eastAsia="楷体_GB2312"/>
                <w:b/>
                <w:color w:val="000000"/>
                <w:kern w:val="0"/>
                <w:sz w:val="21"/>
                <w:szCs w:val="21"/>
              </w:rPr>
              <w:t>危废接收单位经营许可资质</w:t>
            </w:r>
          </w:p>
        </w:tc>
        <w:tc>
          <w:tcPr>
            <w:tcW w:w="87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eastAsia="楷体_GB2312"/>
                <w:b/>
                <w:color w:val="000000"/>
                <w:kern w:val="0"/>
                <w:sz w:val="21"/>
                <w:szCs w:val="21"/>
              </w:rPr>
            </w:pPr>
            <w:r>
              <w:rPr>
                <w:rFonts w:hint="eastAsia" w:eastAsia="楷体_GB2312"/>
                <w:b/>
                <w:color w:val="000000"/>
                <w:kern w:val="0"/>
                <w:sz w:val="21"/>
                <w:szCs w:val="21"/>
              </w:rPr>
              <w:t>贮存场所是否完善</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eastAsia="楷体_GB2312"/>
                <w:b/>
                <w:color w:val="000000"/>
                <w:kern w:val="0"/>
                <w:sz w:val="21"/>
                <w:szCs w:val="21"/>
              </w:rPr>
            </w:pPr>
            <w:r>
              <w:rPr>
                <w:rFonts w:hint="eastAsia" w:eastAsia="楷体_GB2312"/>
                <w:b/>
                <w:color w:val="000000"/>
                <w:kern w:val="0"/>
                <w:sz w:val="21"/>
                <w:szCs w:val="21"/>
              </w:rPr>
              <w:t>是否申报登记</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eastAsia="楷体_GB2312"/>
                <w:b/>
                <w:color w:val="000000"/>
                <w:kern w:val="0"/>
                <w:sz w:val="21"/>
                <w:szCs w:val="21"/>
              </w:rPr>
            </w:pPr>
            <w:r>
              <w:rPr>
                <w:rFonts w:eastAsia="楷体_GB2312"/>
                <w:b/>
                <w:color w:val="000000"/>
                <w:kern w:val="0"/>
                <w:sz w:val="21"/>
                <w:szCs w:val="21"/>
              </w:rPr>
              <w:t>存在</w:t>
            </w:r>
          </w:p>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eastAsia="楷体_GB2312"/>
                <w:b/>
                <w:color w:val="000000"/>
                <w:kern w:val="0"/>
                <w:sz w:val="21"/>
                <w:szCs w:val="21"/>
              </w:rPr>
            </w:pPr>
            <w:r>
              <w:rPr>
                <w:rFonts w:eastAsia="楷体_GB2312"/>
                <w:b/>
                <w:color w:val="000000"/>
                <w:kern w:val="0"/>
                <w:sz w:val="21"/>
                <w:szCs w:val="21"/>
              </w:rPr>
              <w:t>问题</w:t>
            </w:r>
          </w:p>
        </w:tc>
        <w:tc>
          <w:tcPr>
            <w:tcW w:w="109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eastAsia="楷体_GB2312"/>
                <w:b/>
                <w:color w:val="000000"/>
                <w:kern w:val="0"/>
                <w:sz w:val="21"/>
                <w:szCs w:val="21"/>
              </w:rPr>
            </w:pPr>
            <w:r>
              <w:rPr>
                <w:rFonts w:eastAsia="楷体_GB2312"/>
                <w:b/>
                <w:color w:val="000000"/>
                <w:kern w:val="0"/>
                <w:sz w:val="21"/>
                <w:szCs w:val="21"/>
              </w:rPr>
              <w:t>备注</w:t>
            </w:r>
            <w:r>
              <w:rPr>
                <w:rFonts w:hint="eastAsia" w:eastAsia="楷体_GB2312"/>
                <w:b/>
                <w:color w:val="000000"/>
                <w:kern w:val="0"/>
                <w:sz w:val="21"/>
                <w:szCs w:val="21"/>
                <w:lang w:eastAsia="zh-CN"/>
              </w:rPr>
              <w:t>（经营许可证和环境影响评价情况）</w:t>
            </w:r>
          </w:p>
        </w:tc>
      </w:tr>
      <w:tr>
        <w:tblPrEx>
          <w:tblLayout w:type="fixed"/>
          <w:tblCellMar>
            <w:top w:w="0" w:type="dxa"/>
            <w:left w:w="108" w:type="dxa"/>
            <w:bottom w:w="0" w:type="dxa"/>
            <w:right w:w="108" w:type="dxa"/>
          </w:tblCellMar>
        </w:tblPrEx>
        <w:trPr>
          <w:trHeight w:val="697" w:hRule="atLeast"/>
          <w:jc w:val="center"/>
        </w:trPr>
        <w:tc>
          <w:tcPr>
            <w:tcW w:w="431"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eastAsia="楷体_GB2312"/>
                <w:color w:val="000000"/>
                <w:kern w:val="0"/>
                <w:sz w:val="24"/>
              </w:rPr>
            </w:pPr>
          </w:p>
        </w:tc>
        <w:tc>
          <w:tcPr>
            <w:tcW w:w="870" w:type="dxa"/>
            <w:tcBorders>
              <w:top w:val="single" w:color="auto" w:sz="4" w:space="0"/>
              <w:left w:val="nil"/>
              <w:bottom w:val="single" w:color="auto" w:sz="4" w:space="0"/>
              <w:right w:val="single" w:color="auto" w:sz="4" w:space="0"/>
            </w:tcBorders>
            <w:vAlign w:val="center"/>
          </w:tcPr>
          <w:p>
            <w:pPr>
              <w:widowControl/>
              <w:jc w:val="center"/>
              <w:rPr>
                <w:rFonts w:hint="eastAsia" w:eastAsia="楷体_GB2312"/>
                <w:color w:val="000000"/>
                <w:kern w:val="0"/>
                <w:sz w:val="24"/>
              </w:rPr>
            </w:pPr>
          </w:p>
        </w:tc>
        <w:tc>
          <w:tcPr>
            <w:tcW w:w="1065" w:type="dxa"/>
            <w:tcBorders>
              <w:top w:val="single" w:color="auto" w:sz="4" w:space="0"/>
              <w:left w:val="nil"/>
              <w:bottom w:val="single" w:color="auto" w:sz="4" w:space="0"/>
              <w:right w:val="single" w:color="auto" w:sz="4" w:space="0"/>
            </w:tcBorders>
            <w:vAlign w:val="center"/>
          </w:tcPr>
          <w:p>
            <w:pPr>
              <w:widowControl/>
              <w:jc w:val="center"/>
              <w:rPr>
                <w:rFonts w:hint="eastAsia" w:eastAsia="楷体_GB2312"/>
                <w:color w:val="000000"/>
                <w:kern w:val="0"/>
                <w:sz w:val="24"/>
              </w:rPr>
            </w:pPr>
          </w:p>
        </w:tc>
        <w:tc>
          <w:tcPr>
            <w:tcW w:w="1230" w:type="dxa"/>
            <w:tcBorders>
              <w:top w:val="single" w:color="auto" w:sz="4" w:space="0"/>
              <w:left w:val="nil"/>
              <w:bottom w:val="single" w:color="auto" w:sz="4" w:space="0"/>
              <w:right w:val="single" w:color="auto" w:sz="4" w:space="0"/>
            </w:tcBorders>
            <w:vAlign w:val="center"/>
          </w:tcPr>
          <w:p>
            <w:pPr>
              <w:widowControl/>
              <w:jc w:val="center"/>
              <w:rPr>
                <w:rFonts w:hint="eastAsia" w:eastAsia="楷体_GB2312"/>
                <w:color w:val="000000"/>
                <w:kern w:val="0"/>
                <w:sz w:val="24"/>
              </w:rPr>
            </w:pPr>
          </w:p>
        </w:tc>
        <w:tc>
          <w:tcPr>
            <w:tcW w:w="1005" w:type="dxa"/>
            <w:tcBorders>
              <w:top w:val="single" w:color="auto" w:sz="4" w:space="0"/>
              <w:left w:val="nil"/>
              <w:bottom w:val="single" w:color="auto" w:sz="4" w:space="0"/>
              <w:right w:val="single" w:color="auto" w:sz="4" w:space="0"/>
            </w:tcBorders>
            <w:vAlign w:val="center"/>
          </w:tcPr>
          <w:p>
            <w:pPr>
              <w:widowControl/>
              <w:jc w:val="center"/>
              <w:rPr>
                <w:rFonts w:hint="eastAsia" w:eastAsia="楷体_GB2312"/>
                <w:color w:val="000000"/>
                <w:kern w:val="0"/>
                <w:sz w:val="24"/>
              </w:rPr>
            </w:pPr>
          </w:p>
        </w:tc>
        <w:tc>
          <w:tcPr>
            <w:tcW w:w="810" w:type="dxa"/>
            <w:tcBorders>
              <w:top w:val="single" w:color="auto" w:sz="4" w:space="0"/>
              <w:left w:val="nil"/>
              <w:bottom w:val="single" w:color="auto" w:sz="4" w:space="0"/>
              <w:right w:val="single" w:color="auto" w:sz="4" w:space="0"/>
            </w:tcBorders>
            <w:vAlign w:val="center"/>
          </w:tcPr>
          <w:p>
            <w:pPr>
              <w:widowControl/>
              <w:jc w:val="center"/>
              <w:rPr>
                <w:rFonts w:hint="eastAsia" w:eastAsia="楷体_GB2312"/>
                <w:color w:val="000000"/>
                <w:kern w:val="0"/>
                <w:sz w:val="24"/>
              </w:rPr>
            </w:pPr>
          </w:p>
        </w:tc>
        <w:tc>
          <w:tcPr>
            <w:tcW w:w="1110" w:type="dxa"/>
            <w:tcBorders>
              <w:top w:val="single" w:color="auto" w:sz="4" w:space="0"/>
              <w:left w:val="nil"/>
              <w:bottom w:val="single" w:color="auto" w:sz="4" w:space="0"/>
              <w:right w:val="single" w:color="auto" w:sz="4" w:space="0"/>
            </w:tcBorders>
            <w:vAlign w:val="center"/>
          </w:tcPr>
          <w:p>
            <w:pPr>
              <w:widowControl/>
              <w:jc w:val="center"/>
              <w:rPr>
                <w:rFonts w:hint="eastAsia" w:eastAsia="楷体_GB2312"/>
                <w:color w:val="000000"/>
                <w:kern w:val="0"/>
                <w:sz w:val="24"/>
              </w:rPr>
            </w:pPr>
          </w:p>
        </w:tc>
        <w:tc>
          <w:tcPr>
            <w:tcW w:w="1125" w:type="dxa"/>
            <w:tcBorders>
              <w:top w:val="single" w:color="auto" w:sz="4" w:space="0"/>
              <w:left w:val="nil"/>
              <w:bottom w:val="single" w:color="auto" w:sz="4" w:space="0"/>
              <w:right w:val="single" w:color="auto" w:sz="4" w:space="0"/>
            </w:tcBorders>
            <w:vAlign w:val="center"/>
          </w:tcPr>
          <w:p>
            <w:pPr>
              <w:widowControl/>
              <w:jc w:val="center"/>
              <w:rPr>
                <w:rFonts w:hint="eastAsia" w:eastAsia="楷体_GB2312"/>
                <w:color w:val="000000"/>
                <w:kern w:val="0"/>
                <w:sz w:val="24"/>
              </w:rPr>
            </w:pPr>
          </w:p>
        </w:tc>
        <w:tc>
          <w:tcPr>
            <w:tcW w:w="120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eastAsia="楷体_GB2312"/>
                <w:color w:val="000000"/>
                <w:kern w:val="0"/>
                <w:sz w:val="24"/>
              </w:rPr>
            </w:pPr>
          </w:p>
        </w:tc>
        <w:tc>
          <w:tcPr>
            <w:tcW w:w="121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eastAsia="楷体_GB2312"/>
                <w:color w:val="000000"/>
                <w:kern w:val="0"/>
                <w:sz w:val="24"/>
              </w:rPr>
            </w:pPr>
          </w:p>
        </w:tc>
        <w:tc>
          <w:tcPr>
            <w:tcW w:w="1117" w:type="dxa"/>
            <w:tcBorders>
              <w:top w:val="single" w:color="auto" w:sz="4" w:space="0"/>
              <w:left w:val="single" w:color="auto" w:sz="4" w:space="0"/>
              <w:bottom w:val="single" w:color="auto" w:sz="4" w:space="0"/>
              <w:right w:val="single" w:color="auto" w:sz="4" w:space="0"/>
            </w:tcBorders>
            <w:vAlign w:val="center"/>
          </w:tcPr>
          <w:p>
            <w:pPr>
              <w:widowControl/>
              <w:jc w:val="center"/>
              <w:rPr>
                <w:rFonts w:eastAsia="楷体_GB2312"/>
                <w:color w:val="000000"/>
                <w:kern w:val="0"/>
                <w:sz w:val="24"/>
              </w:rPr>
            </w:pPr>
          </w:p>
        </w:tc>
        <w:tc>
          <w:tcPr>
            <w:tcW w:w="878" w:type="dxa"/>
            <w:tcBorders>
              <w:top w:val="single" w:color="auto" w:sz="4" w:space="0"/>
              <w:left w:val="single" w:color="auto" w:sz="4" w:space="0"/>
              <w:bottom w:val="single" w:color="auto" w:sz="4" w:space="0"/>
              <w:right w:val="single" w:color="auto" w:sz="4" w:space="0"/>
            </w:tcBorders>
            <w:vAlign w:val="center"/>
          </w:tcPr>
          <w:p>
            <w:pPr>
              <w:widowControl/>
              <w:jc w:val="center"/>
              <w:rPr>
                <w:rFonts w:eastAsia="楷体_GB2312"/>
                <w:color w:val="000000"/>
                <w:kern w:val="0"/>
                <w:sz w:val="24"/>
              </w:rPr>
            </w:pPr>
          </w:p>
        </w:tc>
        <w:tc>
          <w:tcPr>
            <w:tcW w:w="720" w:type="dxa"/>
            <w:tcBorders>
              <w:top w:val="single" w:color="auto" w:sz="4" w:space="0"/>
              <w:left w:val="single" w:color="auto" w:sz="4" w:space="0"/>
              <w:bottom w:val="single" w:color="auto" w:sz="4" w:space="0"/>
              <w:right w:val="single" w:color="auto" w:sz="4" w:space="0"/>
            </w:tcBorders>
            <w:vAlign w:val="center"/>
          </w:tcPr>
          <w:p>
            <w:pPr>
              <w:widowControl/>
              <w:jc w:val="center"/>
              <w:rPr>
                <w:rFonts w:eastAsia="楷体_GB2312"/>
                <w:color w:val="000000"/>
                <w:kern w:val="0"/>
                <w:sz w:val="24"/>
              </w:rPr>
            </w:pPr>
          </w:p>
        </w:tc>
        <w:tc>
          <w:tcPr>
            <w:tcW w:w="840" w:type="dxa"/>
            <w:tcBorders>
              <w:top w:val="single" w:color="auto" w:sz="4" w:space="0"/>
              <w:left w:val="single" w:color="auto" w:sz="4" w:space="0"/>
              <w:bottom w:val="single" w:color="auto" w:sz="4" w:space="0"/>
              <w:right w:val="single" w:color="auto" w:sz="4" w:space="0"/>
            </w:tcBorders>
            <w:vAlign w:val="center"/>
          </w:tcPr>
          <w:p>
            <w:pPr>
              <w:widowControl/>
              <w:jc w:val="center"/>
              <w:rPr>
                <w:rFonts w:eastAsia="楷体_GB2312"/>
                <w:color w:val="000000"/>
                <w:kern w:val="0"/>
                <w:sz w:val="24"/>
              </w:rPr>
            </w:pPr>
          </w:p>
        </w:tc>
        <w:tc>
          <w:tcPr>
            <w:tcW w:w="1097" w:type="dxa"/>
            <w:tcBorders>
              <w:top w:val="single" w:color="auto" w:sz="4" w:space="0"/>
              <w:left w:val="single" w:color="auto" w:sz="4" w:space="0"/>
              <w:bottom w:val="single" w:color="auto" w:sz="4" w:space="0"/>
              <w:right w:val="single" w:color="auto" w:sz="4" w:space="0"/>
            </w:tcBorders>
            <w:vAlign w:val="center"/>
          </w:tcPr>
          <w:p>
            <w:pPr>
              <w:widowControl/>
              <w:jc w:val="center"/>
              <w:rPr>
                <w:rFonts w:eastAsia="楷体_GB2312"/>
                <w:color w:val="000000"/>
                <w:kern w:val="0"/>
                <w:sz w:val="24"/>
              </w:rPr>
            </w:pPr>
          </w:p>
        </w:tc>
      </w:tr>
      <w:tr>
        <w:tblPrEx>
          <w:tblLayout w:type="fixed"/>
          <w:tblCellMar>
            <w:top w:w="0" w:type="dxa"/>
            <w:left w:w="108" w:type="dxa"/>
            <w:bottom w:w="0" w:type="dxa"/>
            <w:right w:w="108" w:type="dxa"/>
          </w:tblCellMar>
        </w:tblPrEx>
        <w:trPr>
          <w:trHeight w:val="697" w:hRule="atLeast"/>
          <w:jc w:val="center"/>
        </w:trPr>
        <w:tc>
          <w:tcPr>
            <w:tcW w:w="431"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eastAsia="楷体_GB2312"/>
                <w:color w:val="000000"/>
                <w:kern w:val="0"/>
                <w:sz w:val="24"/>
              </w:rPr>
            </w:pPr>
          </w:p>
        </w:tc>
        <w:tc>
          <w:tcPr>
            <w:tcW w:w="870" w:type="dxa"/>
            <w:tcBorders>
              <w:top w:val="single" w:color="auto" w:sz="4" w:space="0"/>
              <w:left w:val="nil"/>
              <w:bottom w:val="single" w:color="auto" w:sz="4" w:space="0"/>
              <w:right w:val="single" w:color="auto" w:sz="4" w:space="0"/>
            </w:tcBorders>
            <w:vAlign w:val="center"/>
          </w:tcPr>
          <w:p>
            <w:pPr>
              <w:widowControl/>
              <w:jc w:val="center"/>
              <w:rPr>
                <w:rFonts w:hint="eastAsia" w:eastAsia="楷体_GB2312"/>
                <w:color w:val="000000"/>
                <w:kern w:val="0"/>
                <w:sz w:val="24"/>
              </w:rPr>
            </w:pPr>
          </w:p>
        </w:tc>
        <w:tc>
          <w:tcPr>
            <w:tcW w:w="1065" w:type="dxa"/>
            <w:tcBorders>
              <w:top w:val="single" w:color="auto" w:sz="4" w:space="0"/>
              <w:left w:val="nil"/>
              <w:bottom w:val="single" w:color="auto" w:sz="4" w:space="0"/>
              <w:right w:val="single" w:color="auto" w:sz="4" w:space="0"/>
            </w:tcBorders>
            <w:vAlign w:val="center"/>
          </w:tcPr>
          <w:p>
            <w:pPr>
              <w:widowControl/>
              <w:jc w:val="center"/>
              <w:rPr>
                <w:rFonts w:eastAsia="楷体_GB2312"/>
                <w:color w:val="000000"/>
                <w:kern w:val="0"/>
                <w:sz w:val="24"/>
              </w:rPr>
            </w:pPr>
          </w:p>
        </w:tc>
        <w:tc>
          <w:tcPr>
            <w:tcW w:w="1230" w:type="dxa"/>
            <w:tcBorders>
              <w:top w:val="single" w:color="auto" w:sz="4" w:space="0"/>
              <w:left w:val="nil"/>
              <w:bottom w:val="single" w:color="auto" w:sz="4" w:space="0"/>
              <w:right w:val="single" w:color="auto" w:sz="4" w:space="0"/>
            </w:tcBorders>
            <w:vAlign w:val="center"/>
          </w:tcPr>
          <w:p>
            <w:pPr>
              <w:widowControl/>
              <w:jc w:val="center"/>
              <w:rPr>
                <w:rFonts w:hint="eastAsia" w:eastAsia="楷体_GB2312"/>
                <w:color w:val="000000"/>
                <w:kern w:val="0"/>
                <w:sz w:val="24"/>
              </w:rPr>
            </w:pPr>
          </w:p>
        </w:tc>
        <w:tc>
          <w:tcPr>
            <w:tcW w:w="1005" w:type="dxa"/>
            <w:tcBorders>
              <w:top w:val="single" w:color="auto" w:sz="4" w:space="0"/>
              <w:left w:val="nil"/>
              <w:bottom w:val="single" w:color="auto" w:sz="4" w:space="0"/>
              <w:right w:val="single" w:color="auto" w:sz="4" w:space="0"/>
            </w:tcBorders>
            <w:vAlign w:val="center"/>
          </w:tcPr>
          <w:p>
            <w:pPr>
              <w:widowControl/>
              <w:jc w:val="center"/>
              <w:rPr>
                <w:rFonts w:hint="eastAsia" w:eastAsia="楷体_GB2312"/>
                <w:color w:val="000000"/>
                <w:kern w:val="0"/>
                <w:sz w:val="24"/>
              </w:rPr>
            </w:pPr>
          </w:p>
        </w:tc>
        <w:tc>
          <w:tcPr>
            <w:tcW w:w="810" w:type="dxa"/>
            <w:tcBorders>
              <w:top w:val="single" w:color="auto" w:sz="4" w:space="0"/>
              <w:left w:val="nil"/>
              <w:bottom w:val="single" w:color="auto" w:sz="4" w:space="0"/>
              <w:right w:val="single" w:color="auto" w:sz="4" w:space="0"/>
            </w:tcBorders>
            <w:vAlign w:val="center"/>
          </w:tcPr>
          <w:p>
            <w:pPr>
              <w:widowControl/>
              <w:jc w:val="center"/>
              <w:rPr>
                <w:rFonts w:hint="eastAsia" w:eastAsia="楷体_GB2312"/>
                <w:color w:val="000000"/>
                <w:kern w:val="0"/>
                <w:sz w:val="24"/>
              </w:rPr>
            </w:pPr>
          </w:p>
        </w:tc>
        <w:tc>
          <w:tcPr>
            <w:tcW w:w="1110" w:type="dxa"/>
            <w:tcBorders>
              <w:top w:val="single" w:color="auto" w:sz="4" w:space="0"/>
              <w:left w:val="nil"/>
              <w:bottom w:val="single" w:color="auto" w:sz="4" w:space="0"/>
              <w:right w:val="single" w:color="auto" w:sz="4" w:space="0"/>
            </w:tcBorders>
            <w:vAlign w:val="center"/>
          </w:tcPr>
          <w:p>
            <w:pPr>
              <w:widowControl/>
              <w:jc w:val="center"/>
              <w:rPr>
                <w:rFonts w:hint="eastAsia" w:eastAsia="楷体_GB2312"/>
                <w:color w:val="000000"/>
                <w:kern w:val="0"/>
                <w:sz w:val="24"/>
              </w:rPr>
            </w:pPr>
          </w:p>
        </w:tc>
        <w:tc>
          <w:tcPr>
            <w:tcW w:w="1125" w:type="dxa"/>
            <w:tcBorders>
              <w:top w:val="single" w:color="auto" w:sz="4" w:space="0"/>
              <w:left w:val="nil"/>
              <w:bottom w:val="single" w:color="auto" w:sz="4" w:space="0"/>
              <w:right w:val="single" w:color="auto" w:sz="4" w:space="0"/>
            </w:tcBorders>
            <w:vAlign w:val="center"/>
          </w:tcPr>
          <w:p>
            <w:pPr>
              <w:widowControl/>
              <w:jc w:val="center"/>
              <w:rPr>
                <w:rFonts w:eastAsia="楷体_GB2312"/>
                <w:color w:val="000000"/>
                <w:kern w:val="0"/>
                <w:sz w:val="24"/>
              </w:rPr>
            </w:pPr>
          </w:p>
        </w:tc>
        <w:tc>
          <w:tcPr>
            <w:tcW w:w="1200" w:type="dxa"/>
            <w:tcBorders>
              <w:top w:val="single" w:color="auto" w:sz="4" w:space="0"/>
              <w:left w:val="single" w:color="auto" w:sz="4" w:space="0"/>
              <w:bottom w:val="single" w:color="auto" w:sz="4" w:space="0"/>
              <w:right w:val="single" w:color="auto" w:sz="4" w:space="0"/>
            </w:tcBorders>
            <w:vAlign w:val="center"/>
          </w:tcPr>
          <w:p>
            <w:pPr>
              <w:widowControl/>
              <w:jc w:val="center"/>
              <w:rPr>
                <w:rFonts w:eastAsia="楷体_GB2312"/>
                <w:color w:val="000000"/>
                <w:kern w:val="0"/>
                <w:sz w:val="24"/>
              </w:rPr>
            </w:pPr>
          </w:p>
        </w:tc>
        <w:tc>
          <w:tcPr>
            <w:tcW w:w="121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eastAsia="楷体_GB2312"/>
                <w:color w:val="000000"/>
                <w:kern w:val="0"/>
                <w:sz w:val="24"/>
              </w:rPr>
            </w:pPr>
          </w:p>
        </w:tc>
        <w:tc>
          <w:tcPr>
            <w:tcW w:w="1117" w:type="dxa"/>
            <w:tcBorders>
              <w:top w:val="single" w:color="auto" w:sz="4" w:space="0"/>
              <w:left w:val="single" w:color="auto" w:sz="4" w:space="0"/>
              <w:bottom w:val="single" w:color="auto" w:sz="4" w:space="0"/>
              <w:right w:val="single" w:color="auto" w:sz="4" w:space="0"/>
            </w:tcBorders>
            <w:vAlign w:val="center"/>
          </w:tcPr>
          <w:p>
            <w:pPr>
              <w:widowControl/>
              <w:jc w:val="center"/>
              <w:rPr>
                <w:rFonts w:eastAsia="楷体_GB2312"/>
                <w:color w:val="000000"/>
                <w:kern w:val="0"/>
                <w:sz w:val="24"/>
              </w:rPr>
            </w:pPr>
          </w:p>
        </w:tc>
        <w:tc>
          <w:tcPr>
            <w:tcW w:w="878" w:type="dxa"/>
            <w:tcBorders>
              <w:top w:val="single" w:color="auto" w:sz="4" w:space="0"/>
              <w:left w:val="single" w:color="auto" w:sz="4" w:space="0"/>
              <w:bottom w:val="single" w:color="auto" w:sz="4" w:space="0"/>
              <w:right w:val="single" w:color="auto" w:sz="4" w:space="0"/>
            </w:tcBorders>
            <w:vAlign w:val="center"/>
          </w:tcPr>
          <w:p>
            <w:pPr>
              <w:widowControl/>
              <w:jc w:val="center"/>
              <w:rPr>
                <w:rFonts w:eastAsia="楷体_GB2312"/>
                <w:color w:val="000000"/>
                <w:kern w:val="0"/>
                <w:sz w:val="24"/>
              </w:rPr>
            </w:pPr>
          </w:p>
        </w:tc>
        <w:tc>
          <w:tcPr>
            <w:tcW w:w="720" w:type="dxa"/>
            <w:tcBorders>
              <w:top w:val="single" w:color="auto" w:sz="4" w:space="0"/>
              <w:left w:val="single" w:color="auto" w:sz="4" w:space="0"/>
              <w:bottom w:val="single" w:color="auto" w:sz="4" w:space="0"/>
              <w:right w:val="single" w:color="auto" w:sz="4" w:space="0"/>
            </w:tcBorders>
            <w:vAlign w:val="center"/>
          </w:tcPr>
          <w:p>
            <w:pPr>
              <w:widowControl/>
              <w:jc w:val="center"/>
              <w:rPr>
                <w:rFonts w:eastAsia="楷体_GB2312"/>
                <w:color w:val="000000"/>
                <w:kern w:val="0"/>
                <w:sz w:val="24"/>
              </w:rPr>
            </w:pPr>
          </w:p>
        </w:tc>
        <w:tc>
          <w:tcPr>
            <w:tcW w:w="840" w:type="dxa"/>
            <w:tcBorders>
              <w:top w:val="single" w:color="auto" w:sz="4" w:space="0"/>
              <w:left w:val="single" w:color="auto" w:sz="4" w:space="0"/>
              <w:bottom w:val="single" w:color="auto" w:sz="4" w:space="0"/>
              <w:right w:val="single" w:color="auto" w:sz="4" w:space="0"/>
            </w:tcBorders>
            <w:vAlign w:val="center"/>
          </w:tcPr>
          <w:p>
            <w:pPr>
              <w:widowControl/>
              <w:jc w:val="center"/>
              <w:rPr>
                <w:rFonts w:eastAsia="楷体_GB2312"/>
                <w:color w:val="000000"/>
                <w:kern w:val="0"/>
                <w:sz w:val="24"/>
              </w:rPr>
            </w:pPr>
          </w:p>
        </w:tc>
        <w:tc>
          <w:tcPr>
            <w:tcW w:w="1097" w:type="dxa"/>
            <w:tcBorders>
              <w:top w:val="single" w:color="auto" w:sz="4" w:space="0"/>
              <w:left w:val="single" w:color="auto" w:sz="4" w:space="0"/>
              <w:bottom w:val="single" w:color="auto" w:sz="4" w:space="0"/>
              <w:right w:val="single" w:color="auto" w:sz="4" w:space="0"/>
            </w:tcBorders>
            <w:vAlign w:val="center"/>
          </w:tcPr>
          <w:p>
            <w:pPr>
              <w:widowControl/>
              <w:jc w:val="center"/>
              <w:rPr>
                <w:rFonts w:eastAsia="楷体_GB2312"/>
                <w:color w:val="000000"/>
                <w:kern w:val="0"/>
                <w:sz w:val="24"/>
              </w:rPr>
            </w:pPr>
          </w:p>
        </w:tc>
      </w:tr>
      <w:tr>
        <w:tblPrEx>
          <w:tblLayout w:type="fixed"/>
          <w:tblCellMar>
            <w:top w:w="0" w:type="dxa"/>
            <w:left w:w="108" w:type="dxa"/>
            <w:bottom w:w="0" w:type="dxa"/>
            <w:right w:w="108" w:type="dxa"/>
          </w:tblCellMar>
        </w:tblPrEx>
        <w:trPr>
          <w:trHeight w:val="697" w:hRule="atLeast"/>
          <w:jc w:val="center"/>
        </w:trPr>
        <w:tc>
          <w:tcPr>
            <w:tcW w:w="14713" w:type="dxa"/>
            <w:gridSpan w:val="15"/>
            <w:tcBorders>
              <w:top w:val="single" w:color="auto" w:sz="4" w:space="0"/>
              <w:left w:val="single" w:color="auto" w:sz="4" w:space="0"/>
              <w:bottom w:val="single" w:color="auto" w:sz="4" w:space="0"/>
              <w:right w:val="single" w:color="auto" w:sz="4" w:space="0"/>
            </w:tcBorders>
            <w:vAlign w:val="center"/>
          </w:tcPr>
          <w:p>
            <w:pPr>
              <w:widowControl/>
              <w:ind w:left="720" w:hanging="720" w:hangingChars="300"/>
              <w:jc w:val="left"/>
              <w:rPr>
                <w:rFonts w:eastAsia="楷体_GB2312"/>
                <w:color w:val="000000"/>
                <w:kern w:val="0"/>
                <w:sz w:val="24"/>
              </w:rPr>
            </w:pPr>
            <w:r>
              <w:rPr>
                <w:rFonts w:eastAsia="楷体_GB2312"/>
                <w:color w:val="000000"/>
                <w:kern w:val="0"/>
                <w:sz w:val="24"/>
              </w:rPr>
              <w:t>注：1.</w:t>
            </w:r>
            <w:r>
              <w:rPr>
                <w:rFonts w:hint="eastAsia" w:eastAsia="楷体_GB2312"/>
                <w:color w:val="000000"/>
                <w:kern w:val="0"/>
                <w:sz w:val="24"/>
              </w:rPr>
              <w:t>危险废物</w:t>
            </w:r>
            <w:r>
              <w:rPr>
                <w:rFonts w:eastAsia="楷体_GB2312"/>
                <w:color w:val="000000"/>
                <w:kern w:val="0"/>
                <w:sz w:val="24"/>
              </w:rPr>
              <w:t>类别</w:t>
            </w:r>
            <w:r>
              <w:rPr>
                <w:rFonts w:hint="eastAsia" w:eastAsia="楷体_GB2312"/>
                <w:color w:val="000000"/>
                <w:kern w:val="0"/>
                <w:sz w:val="24"/>
              </w:rPr>
              <w:t>和代码</w:t>
            </w:r>
            <w:r>
              <w:rPr>
                <w:rFonts w:eastAsia="楷体_GB2312"/>
                <w:color w:val="000000"/>
                <w:kern w:val="0"/>
                <w:sz w:val="24"/>
              </w:rPr>
              <w:t>：</w:t>
            </w:r>
            <w:r>
              <w:rPr>
                <w:rFonts w:hint="eastAsia" w:eastAsia="楷体_GB2312"/>
                <w:color w:val="000000"/>
                <w:kern w:val="0"/>
                <w:sz w:val="24"/>
              </w:rPr>
              <w:t>参考附</w:t>
            </w:r>
            <w:r>
              <w:rPr>
                <w:rFonts w:hint="eastAsia" w:eastAsia="楷体_GB2312"/>
                <w:color w:val="000000"/>
                <w:kern w:val="0"/>
                <w:sz w:val="24"/>
                <w:lang w:eastAsia="zh-CN"/>
              </w:rPr>
              <w:t>表</w:t>
            </w:r>
            <w:r>
              <w:rPr>
                <w:rFonts w:hint="eastAsia" w:eastAsia="楷体_GB2312"/>
                <w:color w:val="000000"/>
                <w:kern w:val="0"/>
                <w:sz w:val="24"/>
                <w:lang w:val="en-US" w:eastAsia="zh-CN"/>
              </w:rPr>
              <w:t>4</w:t>
            </w:r>
            <w:r>
              <w:rPr>
                <w:rFonts w:hint="eastAsia" w:eastAsia="楷体_GB2312"/>
                <w:color w:val="000000"/>
                <w:kern w:val="0"/>
                <w:sz w:val="24"/>
              </w:rPr>
              <w:t>《机动车维修拆解行业主要危险废物名录》填报</w:t>
            </w:r>
            <w:r>
              <w:rPr>
                <w:rFonts w:eastAsia="楷体_GB2312"/>
                <w:color w:val="000000"/>
                <w:kern w:val="0"/>
                <w:sz w:val="24"/>
              </w:rPr>
              <w:t>；</w:t>
            </w:r>
          </w:p>
          <w:p>
            <w:pPr>
              <w:widowControl/>
              <w:numPr>
                <w:ilvl w:val="0"/>
                <w:numId w:val="3"/>
              </w:numPr>
              <w:ind w:firstLine="420"/>
              <w:rPr>
                <w:rFonts w:eastAsia="楷体_GB2312"/>
                <w:color w:val="000000"/>
                <w:kern w:val="0"/>
                <w:sz w:val="24"/>
              </w:rPr>
            </w:pPr>
            <w:r>
              <w:rPr>
                <w:rFonts w:hint="eastAsia" w:eastAsia="楷体_GB2312"/>
                <w:color w:val="000000"/>
                <w:kern w:val="0"/>
                <w:sz w:val="24"/>
              </w:rPr>
              <w:t>存在问题</w:t>
            </w:r>
            <w:r>
              <w:rPr>
                <w:rFonts w:eastAsia="楷体_GB2312"/>
                <w:color w:val="000000"/>
                <w:kern w:val="0"/>
                <w:sz w:val="24"/>
              </w:rPr>
              <w:t>：</w:t>
            </w:r>
            <w:r>
              <w:rPr>
                <w:rFonts w:hint="eastAsia" w:eastAsia="楷体_GB2312"/>
                <w:color w:val="000000"/>
                <w:kern w:val="0"/>
                <w:sz w:val="24"/>
              </w:rPr>
              <w:t>包括贮存场所不规范,处置方式不规范(未交给有资质的单位处置)未执行危险废物转移单</w:t>
            </w:r>
            <w:r>
              <w:rPr>
                <w:rFonts w:eastAsia="楷体_GB2312"/>
                <w:color w:val="000000"/>
                <w:kern w:val="0"/>
                <w:sz w:val="24"/>
              </w:rPr>
              <w:t>等；</w:t>
            </w:r>
          </w:p>
          <w:p>
            <w:pPr>
              <w:widowControl/>
              <w:ind w:firstLine="420"/>
              <w:rPr>
                <w:rFonts w:eastAsia="楷体_GB2312"/>
                <w:color w:val="000000"/>
                <w:kern w:val="0"/>
                <w:sz w:val="24"/>
              </w:rPr>
            </w:pPr>
            <w:r>
              <w:rPr>
                <w:rFonts w:hint="eastAsia" w:eastAsia="楷体_GB2312"/>
                <w:color w:val="000000"/>
                <w:kern w:val="0"/>
                <w:sz w:val="24"/>
                <w:lang w:val="en-US" w:eastAsia="zh-CN"/>
              </w:rPr>
              <w:t>3.</w:t>
            </w:r>
            <w:r>
              <w:rPr>
                <w:rFonts w:eastAsia="楷体_GB2312"/>
                <w:color w:val="000000"/>
                <w:kern w:val="0"/>
                <w:sz w:val="24"/>
              </w:rPr>
              <w:t>电子版发送至联系人邮箱</w:t>
            </w:r>
            <w:r>
              <w:rPr>
                <w:rFonts w:hint="eastAsia" w:eastAsia="楷体_GB2312"/>
                <w:color w:val="000000"/>
                <w:kern w:val="0"/>
                <w:sz w:val="24"/>
                <w:lang w:eastAsia="zh-CN"/>
              </w:rPr>
              <w:t>：jyeetrgf@126.com</w:t>
            </w:r>
            <w:r>
              <w:rPr>
                <w:rFonts w:eastAsia="楷体_GB2312"/>
                <w:color w:val="000000"/>
                <w:kern w:val="0"/>
                <w:sz w:val="24"/>
              </w:rPr>
              <w:t>。</w:t>
            </w:r>
          </w:p>
        </w:tc>
      </w:tr>
    </w:tbl>
    <w:p>
      <w:pPr>
        <w:rPr>
          <w:rFonts w:hint="eastAsia"/>
        </w:rPr>
      </w:pPr>
    </w:p>
    <w:p>
      <w:pPr>
        <w:pStyle w:val="2"/>
        <w:rPr>
          <w:rFonts w:hint="eastAsia"/>
        </w:rPr>
      </w:pPr>
    </w:p>
    <w:p>
      <w:pPr>
        <w:rPr>
          <w:rFonts w:hint="eastAsia"/>
        </w:rPr>
      </w:pPr>
    </w:p>
    <w:p>
      <w:pPr>
        <w:pStyle w:val="5"/>
        <w:widowControl/>
        <w:shd w:val="clear" w:color="auto" w:fill="FFFFFF"/>
        <w:spacing w:before="0" w:beforeAutospacing="0" w:after="0" w:afterAutospacing="0" w:line="700" w:lineRule="atLeast"/>
        <w:jc w:val="center"/>
        <w:rPr>
          <w:rFonts w:hint="eastAsia" w:ascii="宋体" w:hAnsi="宋体" w:eastAsia="宋体" w:cs="宋体"/>
          <w:b/>
          <w:bCs/>
          <w:sz w:val="36"/>
          <w:szCs w:val="36"/>
          <w:shd w:val="clear" w:color="auto" w:fill="FFFFFF"/>
        </w:rPr>
      </w:pPr>
    </w:p>
    <w:p>
      <w:pPr>
        <w:pStyle w:val="5"/>
        <w:widowControl/>
        <w:shd w:val="clear" w:color="auto" w:fill="FFFFFF"/>
        <w:spacing w:before="0" w:beforeAutospacing="0" w:after="0" w:afterAutospacing="0" w:line="700" w:lineRule="atLeast"/>
        <w:jc w:val="center"/>
        <w:rPr>
          <w:rFonts w:hint="eastAsia" w:ascii="宋体" w:hAnsi="宋体" w:eastAsia="宋体" w:cs="宋体"/>
          <w:b/>
          <w:bCs/>
          <w:sz w:val="36"/>
          <w:szCs w:val="36"/>
          <w:shd w:val="clear" w:color="auto" w:fill="FFFFFF"/>
        </w:rPr>
      </w:pPr>
    </w:p>
    <w:p>
      <w:pPr>
        <w:rPr>
          <w:rFonts w:hint="eastAsia" w:ascii="黑体" w:hAnsi="黑体" w:eastAsia="黑体" w:cs="黑体"/>
          <w:sz w:val="32"/>
          <w:szCs w:val="32"/>
        </w:rPr>
      </w:pPr>
      <w:r>
        <w:rPr>
          <w:rFonts w:hint="eastAsia" w:ascii="黑体" w:hAnsi="黑体" w:eastAsia="黑体" w:cs="黑体"/>
          <w:sz w:val="32"/>
          <w:szCs w:val="32"/>
        </w:rPr>
        <w:t>附件3</w:t>
      </w:r>
    </w:p>
    <w:p>
      <w:pPr>
        <w:jc w:val="center"/>
        <w:rPr>
          <w:rFonts w:hint="eastAsia" w:ascii="宋体" w:hAnsi="宋体" w:eastAsia="宋体" w:cs="宋体"/>
          <w:b/>
          <w:bCs/>
          <w:sz w:val="36"/>
          <w:szCs w:val="36"/>
        </w:rPr>
      </w:pPr>
      <w:r>
        <w:rPr>
          <w:rFonts w:hint="eastAsia" w:ascii="宋体" w:hAnsi="宋体" w:eastAsia="宋体" w:cs="宋体"/>
          <w:b/>
          <w:bCs/>
          <w:sz w:val="36"/>
          <w:szCs w:val="36"/>
          <w:lang w:eastAsia="zh-CN"/>
        </w:rPr>
        <w:t>揭阳市</w:t>
      </w:r>
      <w:r>
        <w:rPr>
          <w:rFonts w:hint="eastAsia" w:ascii="宋体" w:hAnsi="宋体" w:eastAsia="宋体" w:cs="宋体"/>
          <w:b/>
          <w:bCs/>
          <w:sz w:val="36"/>
          <w:szCs w:val="36"/>
        </w:rPr>
        <w:t>机动车回收拆解企业危险废物情况调查表</w:t>
      </w:r>
    </w:p>
    <w:tbl>
      <w:tblPr>
        <w:tblStyle w:val="9"/>
        <w:tblW w:w="14669" w:type="dxa"/>
        <w:jc w:val="center"/>
        <w:tblInd w:w="0" w:type="dxa"/>
        <w:tblLayout w:type="fixed"/>
        <w:tblCellMar>
          <w:top w:w="0" w:type="dxa"/>
          <w:left w:w="108" w:type="dxa"/>
          <w:bottom w:w="0" w:type="dxa"/>
          <w:right w:w="108" w:type="dxa"/>
        </w:tblCellMar>
      </w:tblPr>
      <w:tblGrid>
        <w:gridCol w:w="431"/>
        <w:gridCol w:w="870"/>
        <w:gridCol w:w="1065"/>
        <w:gridCol w:w="1230"/>
        <w:gridCol w:w="1005"/>
        <w:gridCol w:w="810"/>
        <w:gridCol w:w="1110"/>
        <w:gridCol w:w="1125"/>
        <w:gridCol w:w="1200"/>
        <w:gridCol w:w="1215"/>
        <w:gridCol w:w="1117"/>
        <w:gridCol w:w="878"/>
        <w:gridCol w:w="720"/>
        <w:gridCol w:w="678"/>
        <w:gridCol w:w="1215"/>
      </w:tblGrid>
      <w:tr>
        <w:tblPrEx>
          <w:tblLayout w:type="fixed"/>
          <w:tblCellMar>
            <w:top w:w="0" w:type="dxa"/>
            <w:left w:w="108" w:type="dxa"/>
            <w:bottom w:w="0" w:type="dxa"/>
            <w:right w:w="108" w:type="dxa"/>
          </w:tblCellMar>
        </w:tblPrEx>
        <w:trPr>
          <w:trHeight w:val="697" w:hRule="atLeast"/>
          <w:jc w:val="center"/>
        </w:trPr>
        <w:tc>
          <w:tcPr>
            <w:tcW w:w="43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eastAsia="楷体_GB2312"/>
                <w:b/>
                <w:color w:val="000000"/>
                <w:kern w:val="0"/>
                <w:sz w:val="21"/>
                <w:szCs w:val="21"/>
              </w:rPr>
            </w:pPr>
            <w:r>
              <w:rPr>
                <w:rFonts w:eastAsia="楷体_GB2312"/>
                <w:b/>
                <w:color w:val="000000"/>
                <w:kern w:val="0"/>
                <w:sz w:val="21"/>
                <w:szCs w:val="21"/>
              </w:rPr>
              <w:t>序号</w:t>
            </w:r>
          </w:p>
        </w:tc>
        <w:tc>
          <w:tcPr>
            <w:tcW w:w="87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eastAsia="楷体_GB2312"/>
                <w:b/>
                <w:color w:val="000000"/>
                <w:kern w:val="0"/>
                <w:sz w:val="21"/>
                <w:szCs w:val="21"/>
              </w:rPr>
            </w:pPr>
            <w:r>
              <w:rPr>
                <w:rFonts w:hint="eastAsia" w:eastAsia="楷体_GB2312"/>
                <w:b/>
                <w:color w:val="000000"/>
                <w:kern w:val="0"/>
                <w:sz w:val="21"/>
                <w:szCs w:val="21"/>
              </w:rPr>
              <w:t>县区</w:t>
            </w:r>
          </w:p>
        </w:tc>
        <w:tc>
          <w:tcPr>
            <w:tcW w:w="106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eastAsia="楷体_GB2312"/>
                <w:b/>
                <w:color w:val="000000"/>
                <w:kern w:val="0"/>
                <w:sz w:val="21"/>
                <w:szCs w:val="21"/>
              </w:rPr>
            </w:pPr>
            <w:r>
              <w:rPr>
                <w:rFonts w:hint="eastAsia" w:eastAsia="楷体_GB2312"/>
                <w:b/>
                <w:color w:val="000000"/>
                <w:kern w:val="0"/>
                <w:sz w:val="21"/>
                <w:szCs w:val="21"/>
              </w:rPr>
              <w:t>经营单位名称</w:t>
            </w:r>
          </w:p>
        </w:tc>
        <w:tc>
          <w:tcPr>
            <w:tcW w:w="123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eastAsia="楷体_GB2312"/>
                <w:b/>
                <w:color w:val="000000"/>
                <w:kern w:val="0"/>
                <w:sz w:val="21"/>
                <w:szCs w:val="21"/>
              </w:rPr>
            </w:pPr>
            <w:r>
              <w:rPr>
                <w:rFonts w:hint="eastAsia" w:eastAsia="楷体_GB2312"/>
                <w:b/>
                <w:color w:val="000000"/>
                <w:kern w:val="0"/>
                <w:sz w:val="21"/>
                <w:szCs w:val="21"/>
              </w:rPr>
              <w:t>地址</w:t>
            </w:r>
          </w:p>
        </w:tc>
        <w:tc>
          <w:tcPr>
            <w:tcW w:w="100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eastAsia="楷体_GB2312"/>
                <w:b/>
                <w:color w:val="000000"/>
                <w:kern w:val="0"/>
                <w:sz w:val="21"/>
                <w:szCs w:val="21"/>
              </w:rPr>
            </w:pPr>
            <w:r>
              <w:rPr>
                <w:rFonts w:hint="eastAsia" w:eastAsia="楷体_GB2312"/>
                <w:b/>
                <w:color w:val="000000"/>
                <w:kern w:val="0"/>
                <w:sz w:val="21"/>
                <w:szCs w:val="21"/>
              </w:rPr>
              <w:t>危险废物类别</w:t>
            </w:r>
          </w:p>
        </w:tc>
        <w:tc>
          <w:tcPr>
            <w:tcW w:w="81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eastAsia="楷体_GB2312"/>
                <w:b/>
                <w:color w:val="000000"/>
                <w:kern w:val="0"/>
                <w:sz w:val="21"/>
                <w:szCs w:val="21"/>
              </w:rPr>
            </w:pPr>
            <w:r>
              <w:rPr>
                <w:rFonts w:hint="eastAsia" w:eastAsia="楷体_GB2312"/>
                <w:b/>
                <w:color w:val="000000"/>
                <w:kern w:val="0"/>
                <w:sz w:val="21"/>
                <w:szCs w:val="21"/>
              </w:rPr>
              <w:t>危险废物代码</w:t>
            </w:r>
          </w:p>
        </w:tc>
        <w:tc>
          <w:tcPr>
            <w:tcW w:w="111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eastAsia="楷体_GB2312"/>
                <w:b/>
                <w:color w:val="000000"/>
                <w:kern w:val="0"/>
                <w:sz w:val="21"/>
                <w:szCs w:val="21"/>
              </w:rPr>
            </w:pPr>
            <w:r>
              <w:rPr>
                <w:rFonts w:hint="eastAsia" w:eastAsia="楷体_GB2312"/>
                <w:b/>
                <w:color w:val="000000"/>
                <w:kern w:val="0"/>
                <w:sz w:val="21"/>
                <w:szCs w:val="21"/>
              </w:rPr>
              <w:t>月产生</w:t>
            </w:r>
            <w:r>
              <w:rPr>
                <w:rFonts w:eastAsia="楷体_GB2312"/>
                <w:b/>
                <w:color w:val="000000"/>
                <w:kern w:val="0"/>
                <w:sz w:val="21"/>
                <w:szCs w:val="21"/>
              </w:rPr>
              <w:t>量（吨）</w:t>
            </w:r>
          </w:p>
        </w:tc>
        <w:tc>
          <w:tcPr>
            <w:tcW w:w="11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eastAsia="楷体_GB2312"/>
                <w:b/>
                <w:color w:val="000000"/>
                <w:kern w:val="0"/>
                <w:sz w:val="21"/>
                <w:szCs w:val="21"/>
              </w:rPr>
            </w:pPr>
            <w:r>
              <w:rPr>
                <w:rFonts w:hint="eastAsia" w:eastAsia="楷体_GB2312"/>
                <w:b/>
                <w:color w:val="000000"/>
                <w:kern w:val="0"/>
                <w:sz w:val="21"/>
                <w:szCs w:val="21"/>
              </w:rPr>
              <w:t>贮存量</w:t>
            </w:r>
            <w:r>
              <w:rPr>
                <w:rFonts w:eastAsia="楷体_GB2312"/>
                <w:b/>
                <w:color w:val="000000"/>
                <w:kern w:val="0"/>
                <w:sz w:val="21"/>
                <w:szCs w:val="21"/>
              </w:rPr>
              <w:t>（吨）</w:t>
            </w:r>
          </w:p>
        </w:tc>
        <w:tc>
          <w:tcPr>
            <w:tcW w:w="12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eastAsia="楷体_GB2312"/>
                <w:b/>
                <w:color w:val="000000"/>
                <w:kern w:val="0"/>
                <w:sz w:val="21"/>
                <w:szCs w:val="21"/>
              </w:rPr>
            </w:pPr>
            <w:r>
              <w:rPr>
                <w:rFonts w:hint="eastAsia" w:eastAsia="楷体_GB2312"/>
                <w:b/>
                <w:color w:val="000000"/>
                <w:kern w:val="0"/>
                <w:sz w:val="21"/>
                <w:szCs w:val="21"/>
              </w:rPr>
              <w:t>处置方式和流向</w:t>
            </w:r>
          </w:p>
        </w:tc>
        <w:tc>
          <w:tcPr>
            <w:tcW w:w="12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eastAsia="楷体_GB2312"/>
                <w:b/>
                <w:color w:val="000000"/>
                <w:kern w:val="0"/>
                <w:sz w:val="21"/>
                <w:szCs w:val="21"/>
              </w:rPr>
            </w:pPr>
            <w:r>
              <w:rPr>
                <w:rFonts w:hint="eastAsia" w:eastAsia="楷体_GB2312"/>
                <w:b/>
                <w:color w:val="000000"/>
                <w:kern w:val="0"/>
                <w:sz w:val="21"/>
                <w:szCs w:val="21"/>
              </w:rPr>
              <w:t>危废接收单位名称</w:t>
            </w:r>
          </w:p>
        </w:tc>
        <w:tc>
          <w:tcPr>
            <w:tcW w:w="11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eastAsia="楷体_GB2312"/>
                <w:b/>
                <w:color w:val="000000"/>
                <w:kern w:val="0"/>
                <w:sz w:val="21"/>
                <w:szCs w:val="21"/>
              </w:rPr>
            </w:pPr>
            <w:r>
              <w:rPr>
                <w:rFonts w:hint="eastAsia" w:eastAsia="楷体_GB2312"/>
                <w:b/>
                <w:color w:val="000000"/>
                <w:kern w:val="0"/>
                <w:sz w:val="21"/>
                <w:szCs w:val="21"/>
              </w:rPr>
              <w:t>危废接收单位经营许可资质</w:t>
            </w:r>
          </w:p>
        </w:tc>
        <w:tc>
          <w:tcPr>
            <w:tcW w:w="87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eastAsia="楷体_GB2312"/>
                <w:b/>
                <w:color w:val="000000"/>
                <w:kern w:val="0"/>
                <w:sz w:val="21"/>
                <w:szCs w:val="21"/>
              </w:rPr>
            </w:pPr>
            <w:r>
              <w:rPr>
                <w:rFonts w:hint="eastAsia" w:eastAsia="楷体_GB2312"/>
                <w:b/>
                <w:color w:val="000000"/>
                <w:kern w:val="0"/>
                <w:sz w:val="21"/>
                <w:szCs w:val="21"/>
              </w:rPr>
              <w:t>贮存场所是否完善</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eastAsia="楷体_GB2312"/>
                <w:b/>
                <w:color w:val="000000"/>
                <w:kern w:val="0"/>
                <w:sz w:val="21"/>
                <w:szCs w:val="21"/>
              </w:rPr>
            </w:pPr>
            <w:r>
              <w:rPr>
                <w:rFonts w:hint="eastAsia" w:eastAsia="楷体_GB2312"/>
                <w:b/>
                <w:color w:val="000000"/>
                <w:kern w:val="0"/>
                <w:sz w:val="21"/>
                <w:szCs w:val="21"/>
              </w:rPr>
              <w:t>是否申报登记</w:t>
            </w:r>
          </w:p>
        </w:tc>
        <w:tc>
          <w:tcPr>
            <w:tcW w:w="67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eastAsia="楷体_GB2312"/>
                <w:b/>
                <w:color w:val="000000"/>
                <w:kern w:val="0"/>
                <w:sz w:val="21"/>
                <w:szCs w:val="21"/>
              </w:rPr>
            </w:pPr>
            <w:r>
              <w:rPr>
                <w:rFonts w:eastAsia="楷体_GB2312"/>
                <w:b/>
                <w:color w:val="000000"/>
                <w:kern w:val="0"/>
                <w:sz w:val="21"/>
                <w:szCs w:val="21"/>
              </w:rPr>
              <w:t>存在</w:t>
            </w:r>
          </w:p>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eastAsia="楷体_GB2312"/>
                <w:b/>
                <w:color w:val="000000"/>
                <w:kern w:val="0"/>
                <w:sz w:val="21"/>
                <w:szCs w:val="21"/>
              </w:rPr>
            </w:pPr>
            <w:r>
              <w:rPr>
                <w:rFonts w:eastAsia="楷体_GB2312"/>
                <w:b/>
                <w:color w:val="000000"/>
                <w:kern w:val="0"/>
                <w:sz w:val="21"/>
                <w:szCs w:val="21"/>
              </w:rPr>
              <w:t>问题</w:t>
            </w:r>
          </w:p>
        </w:tc>
        <w:tc>
          <w:tcPr>
            <w:tcW w:w="12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eastAsia="楷体_GB2312"/>
                <w:b/>
                <w:color w:val="000000"/>
                <w:kern w:val="0"/>
                <w:sz w:val="21"/>
                <w:szCs w:val="21"/>
              </w:rPr>
            </w:pPr>
            <w:r>
              <w:rPr>
                <w:rFonts w:eastAsia="楷体_GB2312"/>
                <w:b/>
                <w:color w:val="000000"/>
                <w:kern w:val="0"/>
                <w:sz w:val="21"/>
                <w:szCs w:val="21"/>
              </w:rPr>
              <w:t>备注</w:t>
            </w:r>
            <w:r>
              <w:rPr>
                <w:rFonts w:hint="eastAsia" w:eastAsia="楷体_GB2312"/>
                <w:b/>
                <w:color w:val="000000"/>
                <w:kern w:val="0"/>
                <w:sz w:val="21"/>
                <w:szCs w:val="21"/>
                <w:lang w:eastAsia="zh-CN"/>
              </w:rPr>
              <w:t>（经营许可证和环境影响评价情况）</w:t>
            </w:r>
          </w:p>
        </w:tc>
      </w:tr>
      <w:tr>
        <w:tblPrEx>
          <w:tblLayout w:type="fixed"/>
          <w:tblCellMar>
            <w:top w:w="0" w:type="dxa"/>
            <w:left w:w="108" w:type="dxa"/>
            <w:bottom w:w="0" w:type="dxa"/>
            <w:right w:w="108" w:type="dxa"/>
          </w:tblCellMar>
        </w:tblPrEx>
        <w:trPr>
          <w:trHeight w:val="1062" w:hRule="atLeast"/>
          <w:jc w:val="center"/>
        </w:trPr>
        <w:tc>
          <w:tcPr>
            <w:tcW w:w="431"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eastAsia="楷体_GB2312"/>
                <w:color w:val="000000"/>
                <w:kern w:val="0"/>
                <w:sz w:val="24"/>
              </w:rPr>
            </w:pPr>
          </w:p>
        </w:tc>
        <w:tc>
          <w:tcPr>
            <w:tcW w:w="870" w:type="dxa"/>
            <w:tcBorders>
              <w:top w:val="single" w:color="auto" w:sz="4" w:space="0"/>
              <w:left w:val="nil"/>
              <w:bottom w:val="single" w:color="auto" w:sz="4" w:space="0"/>
              <w:right w:val="single" w:color="auto" w:sz="4" w:space="0"/>
            </w:tcBorders>
            <w:vAlign w:val="center"/>
          </w:tcPr>
          <w:p>
            <w:pPr>
              <w:widowControl/>
              <w:jc w:val="center"/>
              <w:rPr>
                <w:rFonts w:hint="eastAsia" w:eastAsia="楷体_GB2312"/>
                <w:color w:val="000000"/>
                <w:kern w:val="0"/>
                <w:sz w:val="24"/>
              </w:rPr>
            </w:pPr>
          </w:p>
        </w:tc>
        <w:tc>
          <w:tcPr>
            <w:tcW w:w="1065" w:type="dxa"/>
            <w:tcBorders>
              <w:top w:val="single" w:color="auto" w:sz="4" w:space="0"/>
              <w:left w:val="nil"/>
              <w:bottom w:val="single" w:color="auto" w:sz="4" w:space="0"/>
              <w:right w:val="single" w:color="auto" w:sz="4" w:space="0"/>
            </w:tcBorders>
            <w:vAlign w:val="center"/>
          </w:tcPr>
          <w:p>
            <w:pPr>
              <w:widowControl/>
              <w:jc w:val="center"/>
              <w:rPr>
                <w:rFonts w:hint="eastAsia" w:eastAsia="楷体_GB2312"/>
                <w:color w:val="000000"/>
                <w:kern w:val="0"/>
                <w:sz w:val="24"/>
              </w:rPr>
            </w:pPr>
          </w:p>
        </w:tc>
        <w:tc>
          <w:tcPr>
            <w:tcW w:w="1230" w:type="dxa"/>
            <w:tcBorders>
              <w:top w:val="single" w:color="auto" w:sz="4" w:space="0"/>
              <w:left w:val="nil"/>
              <w:bottom w:val="single" w:color="auto" w:sz="4" w:space="0"/>
              <w:right w:val="single" w:color="auto" w:sz="4" w:space="0"/>
            </w:tcBorders>
            <w:vAlign w:val="center"/>
          </w:tcPr>
          <w:p>
            <w:pPr>
              <w:widowControl/>
              <w:jc w:val="center"/>
              <w:rPr>
                <w:rFonts w:hint="eastAsia" w:eastAsia="楷体_GB2312"/>
                <w:color w:val="000000"/>
                <w:kern w:val="0"/>
                <w:sz w:val="24"/>
              </w:rPr>
            </w:pPr>
          </w:p>
        </w:tc>
        <w:tc>
          <w:tcPr>
            <w:tcW w:w="1005" w:type="dxa"/>
            <w:tcBorders>
              <w:top w:val="single" w:color="auto" w:sz="4" w:space="0"/>
              <w:left w:val="nil"/>
              <w:bottom w:val="single" w:color="auto" w:sz="4" w:space="0"/>
              <w:right w:val="single" w:color="auto" w:sz="4" w:space="0"/>
            </w:tcBorders>
            <w:vAlign w:val="center"/>
          </w:tcPr>
          <w:p>
            <w:pPr>
              <w:widowControl/>
              <w:jc w:val="center"/>
              <w:rPr>
                <w:rFonts w:hint="eastAsia" w:eastAsia="楷体_GB2312"/>
                <w:color w:val="000000"/>
                <w:kern w:val="0"/>
                <w:sz w:val="24"/>
              </w:rPr>
            </w:pPr>
          </w:p>
        </w:tc>
        <w:tc>
          <w:tcPr>
            <w:tcW w:w="810" w:type="dxa"/>
            <w:tcBorders>
              <w:top w:val="single" w:color="auto" w:sz="4" w:space="0"/>
              <w:left w:val="nil"/>
              <w:bottom w:val="single" w:color="auto" w:sz="4" w:space="0"/>
              <w:right w:val="single" w:color="auto" w:sz="4" w:space="0"/>
            </w:tcBorders>
            <w:vAlign w:val="center"/>
          </w:tcPr>
          <w:p>
            <w:pPr>
              <w:widowControl/>
              <w:jc w:val="center"/>
              <w:rPr>
                <w:rFonts w:hint="eastAsia" w:eastAsia="楷体_GB2312"/>
                <w:color w:val="000000"/>
                <w:kern w:val="0"/>
                <w:sz w:val="24"/>
              </w:rPr>
            </w:pPr>
          </w:p>
        </w:tc>
        <w:tc>
          <w:tcPr>
            <w:tcW w:w="1110" w:type="dxa"/>
            <w:tcBorders>
              <w:top w:val="single" w:color="auto" w:sz="4" w:space="0"/>
              <w:left w:val="nil"/>
              <w:bottom w:val="single" w:color="auto" w:sz="4" w:space="0"/>
              <w:right w:val="single" w:color="auto" w:sz="4" w:space="0"/>
            </w:tcBorders>
            <w:vAlign w:val="center"/>
          </w:tcPr>
          <w:p>
            <w:pPr>
              <w:widowControl/>
              <w:jc w:val="center"/>
              <w:rPr>
                <w:rFonts w:hint="eastAsia" w:eastAsia="楷体_GB2312"/>
                <w:color w:val="000000"/>
                <w:kern w:val="0"/>
                <w:sz w:val="24"/>
              </w:rPr>
            </w:pPr>
          </w:p>
        </w:tc>
        <w:tc>
          <w:tcPr>
            <w:tcW w:w="1125" w:type="dxa"/>
            <w:tcBorders>
              <w:top w:val="single" w:color="auto" w:sz="4" w:space="0"/>
              <w:left w:val="nil"/>
              <w:bottom w:val="single" w:color="auto" w:sz="4" w:space="0"/>
              <w:right w:val="single" w:color="auto" w:sz="4" w:space="0"/>
            </w:tcBorders>
            <w:vAlign w:val="center"/>
          </w:tcPr>
          <w:p>
            <w:pPr>
              <w:widowControl/>
              <w:jc w:val="center"/>
              <w:rPr>
                <w:rFonts w:hint="eastAsia" w:eastAsia="楷体_GB2312"/>
                <w:color w:val="000000"/>
                <w:kern w:val="0"/>
                <w:sz w:val="24"/>
              </w:rPr>
            </w:pPr>
          </w:p>
        </w:tc>
        <w:tc>
          <w:tcPr>
            <w:tcW w:w="120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eastAsia="楷体_GB2312"/>
                <w:color w:val="000000"/>
                <w:kern w:val="0"/>
                <w:sz w:val="24"/>
              </w:rPr>
            </w:pPr>
          </w:p>
        </w:tc>
        <w:tc>
          <w:tcPr>
            <w:tcW w:w="121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eastAsia="楷体_GB2312"/>
                <w:color w:val="000000"/>
                <w:kern w:val="0"/>
                <w:sz w:val="24"/>
              </w:rPr>
            </w:pPr>
          </w:p>
        </w:tc>
        <w:tc>
          <w:tcPr>
            <w:tcW w:w="1117" w:type="dxa"/>
            <w:tcBorders>
              <w:top w:val="single" w:color="auto" w:sz="4" w:space="0"/>
              <w:left w:val="single" w:color="auto" w:sz="4" w:space="0"/>
              <w:bottom w:val="single" w:color="auto" w:sz="4" w:space="0"/>
              <w:right w:val="single" w:color="auto" w:sz="4" w:space="0"/>
            </w:tcBorders>
            <w:vAlign w:val="center"/>
          </w:tcPr>
          <w:p>
            <w:pPr>
              <w:widowControl/>
              <w:jc w:val="center"/>
              <w:rPr>
                <w:rFonts w:eastAsia="楷体_GB2312"/>
                <w:color w:val="000000"/>
                <w:kern w:val="0"/>
                <w:sz w:val="24"/>
              </w:rPr>
            </w:pPr>
          </w:p>
        </w:tc>
        <w:tc>
          <w:tcPr>
            <w:tcW w:w="878" w:type="dxa"/>
            <w:tcBorders>
              <w:top w:val="single" w:color="auto" w:sz="4" w:space="0"/>
              <w:left w:val="single" w:color="auto" w:sz="4" w:space="0"/>
              <w:bottom w:val="single" w:color="auto" w:sz="4" w:space="0"/>
              <w:right w:val="single" w:color="auto" w:sz="4" w:space="0"/>
            </w:tcBorders>
            <w:vAlign w:val="center"/>
          </w:tcPr>
          <w:p>
            <w:pPr>
              <w:widowControl/>
              <w:jc w:val="center"/>
              <w:rPr>
                <w:rFonts w:eastAsia="楷体_GB2312"/>
                <w:color w:val="000000"/>
                <w:kern w:val="0"/>
                <w:sz w:val="24"/>
              </w:rPr>
            </w:pPr>
          </w:p>
        </w:tc>
        <w:tc>
          <w:tcPr>
            <w:tcW w:w="720" w:type="dxa"/>
            <w:tcBorders>
              <w:top w:val="single" w:color="auto" w:sz="4" w:space="0"/>
              <w:left w:val="single" w:color="auto" w:sz="4" w:space="0"/>
              <w:bottom w:val="single" w:color="auto" w:sz="4" w:space="0"/>
              <w:right w:val="single" w:color="auto" w:sz="4" w:space="0"/>
            </w:tcBorders>
            <w:vAlign w:val="center"/>
          </w:tcPr>
          <w:p>
            <w:pPr>
              <w:widowControl/>
              <w:jc w:val="center"/>
              <w:rPr>
                <w:rFonts w:eastAsia="楷体_GB2312"/>
                <w:color w:val="000000"/>
                <w:kern w:val="0"/>
                <w:sz w:val="24"/>
              </w:rPr>
            </w:pPr>
          </w:p>
        </w:tc>
        <w:tc>
          <w:tcPr>
            <w:tcW w:w="678" w:type="dxa"/>
            <w:tcBorders>
              <w:top w:val="single" w:color="auto" w:sz="4" w:space="0"/>
              <w:left w:val="single" w:color="auto" w:sz="4" w:space="0"/>
              <w:bottom w:val="single" w:color="auto" w:sz="4" w:space="0"/>
              <w:right w:val="single" w:color="auto" w:sz="4" w:space="0"/>
            </w:tcBorders>
            <w:vAlign w:val="center"/>
          </w:tcPr>
          <w:p>
            <w:pPr>
              <w:widowControl/>
              <w:jc w:val="center"/>
              <w:rPr>
                <w:rFonts w:eastAsia="楷体_GB2312"/>
                <w:color w:val="000000"/>
                <w:kern w:val="0"/>
                <w:sz w:val="24"/>
              </w:rPr>
            </w:pPr>
          </w:p>
        </w:tc>
        <w:tc>
          <w:tcPr>
            <w:tcW w:w="1215" w:type="dxa"/>
            <w:tcBorders>
              <w:top w:val="single" w:color="auto" w:sz="4" w:space="0"/>
              <w:left w:val="single" w:color="auto" w:sz="4" w:space="0"/>
              <w:bottom w:val="single" w:color="auto" w:sz="4" w:space="0"/>
              <w:right w:val="single" w:color="auto" w:sz="4" w:space="0"/>
            </w:tcBorders>
            <w:vAlign w:val="center"/>
          </w:tcPr>
          <w:p>
            <w:pPr>
              <w:widowControl/>
              <w:jc w:val="center"/>
              <w:rPr>
                <w:rFonts w:eastAsia="楷体_GB2312"/>
                <w:color w:val="000000"/>
                <w:kern w:val="0"/>
                <w:sz w:val="24"/>
              </w:rPr>
            </w:pPr>
          </w:p>
        </w:tc>
      </w:tr>
      <w:tr>
        <w:tblPrEx>
          <w:tblLayout w:type="fixed"/>
          <w:tblCellMar>
            <w:top w:w="0" w:type="dxa"/>
            <w:left w:w="108" w:type="dxa"/>
            <w:bottom w:w="0" w:type="dxa"/>
            <w:right w:w="108" w:type="dxa"/>
          </w:tblCellMar>
        </w:tblPrEx>
        <w:trPr>
          <w:trHeight w:val="1017" w:hRule="atLeast"/>
          <w:jc w:val="center"/>
        </w:trPr>
        <w:tc>
          <w:tcPr>
            <w:tcW w:w="431"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eastAsia="楷体_GB2312"/>
                <w:color w:val="000000"/>
                <w:kern w:val="0"/>
                <w:sz w:val="24"/>
              </w:rPr>
            </w:pPr>
          </w:p>
        </w:tc>
        <w:tc>
          <w:tcPr>
            <w:tcW w:w="870" w:type="dxa"/>
            <w:tcBorders>
              <w:top w:val="single" w:color="auto" w:sz="4" w:space="0"/>
              <w:left w:val="nil"/>
              <w:bottom w:val="single" w:color="auto" w:sz="4" w:space="0"/>
              <w:right w:val="single" w:color="auto" w:sz="4" w:space="0"/>
            </w:tcBorders>
            <w:vAlign w:val="center"/>
          </w:tcPr>
          <w:p>
            <w:pPr>
              <w:widowControl/>
              <w:jc w:val="center"/>
              <w:rPr>
                <w:rFonts w:hint="eastAsia" w:eastAsia="楷体_GB2312"/>
                <w:color w:val="000000"/>
                <w:kern w:val="0"/>
                <w:sz w:val="24"/>
              </w:rPr>
            </w:pPr>
          </w:p>
        </w:tc>
        <w:tc>
          <w:tcPr>
            <w:tcW w:w="1065" w:type="dxa"/>
            <w:tcBorders>
              <w:top w:val="single" w:color="auto" w:sz="4" w:space="0"/>
              <w:left w:val="nil"/>
              <w:bottom w:val="single" w:color="auto" w:sz="4" w:space="0"/>
              <w:right w:val="single" w:color="auto" w:sz="4" w:space="0"/>
            </w:tcBorders>
            <w:vAlign w:val="center"/>
          </w:tcPr>
          <w:p>
            <w:pPr>
              <w:widowControl/>
              <w:jc w:val="center"/>
              <w:rPr>
                <w:rFonts w:eastAsia="楷体_GB2312"/>
                <w:color w:val="000000"/>
                <w:kern w:val="0"/>
                <w:sz w:val="24"/>
              </w:rPr>
            </w:pPr>
          </w:p>
        </w:tc>
        <w:tc>
          <w:tcPr>
            <w:tcW w:w="1230" w:type="dxa"/>
            <w:tcBorders>
              <w:top w:val="single" w:color="auto" w:sz="4" w:space="0"/>
              <w:left w:val="nil"/>
              <w:bottom w:val="single" w:color="auto" w:sz="4" w:space="0"/>
              <w:right w:val="single" w:color="auto" w:sz="4" w:space="0"/>
            </w:tcBorders>
            <w:vAlign w:val="center"/>
          </w:tcPr>
          <w:p>
            <w:pPr>
              <w:widowControl/>
              <w:jc w:val="center"/>
              <w:rPr>
                <w:rFonts w:hint="eastAsia" w:eastAsia="楷体_GB2312"/>
                <w:color w:val="000000"/>
                <w:kern w:val="0"/>
                <w:sz w:val="24"/>
              </w:rPr>
            </w:pPr>
          </w:p>
        </w:tc>
        <w:tc>
          <w:tcPr>
            <w:tcW w:w="1005" w:type="dxa"/>
            <w:tcBorders>
              <w:top w:val="single" w:color="auto" w:sz="4" w:space="0"/>
              <w:left w:val="nil"/>
              <w:bottom w:val="single" w:color="auto" w:sz="4" w:space="0"/>
              <w:right w:val="single" w:color="auto" w:sz="4" w:space="0"/>
            </w:tcBorders>
            <w:vAlign w:val="center"/>
          </w:tcPr>
          <w:p>
            <w:pPr>
              <w:widowControl/>
              <w:jc w:val="center"/>
              <w:rPr>
                <w:rFonts w:hint="eastAsia" w:eastAsia="楷体_GB2312"/>
                <w:color w:val="000000"/>
                <w:kern w:val="0"/>
                <w:sz w:val="24"/>
              </w:rPr>
            </w:pPr>
          </w:p>
        </w:tc>
        <w:tc>
          <w:tcPr>
            <w:tcW w:w="810" w:type="dxa"/>
            <w:tcBorders>
              <w:top w:val="single" w:color="auto" w:sz="4" w:space="0"/>
              <w:left w:val="nil"/>
              <w:bottom w:val="single" w:color="auto" w:sz="4" w:space="0"/>
              <w:right w:val="single" w:color="auto" w:sz="4" w:space="0"/>
            </w:tcBorders>
            <w:vAlign w:val="center"/>
          </w:tcPr>
          <w:p>
            <w:pPr>
              <w:widowControl/>
              <w:jc w:val="center"/>
              <w:rPr>
                <w:rFonts w:hint="eastAsia" w:eastAsia="楷体_GB2312"/>
                <w:color w:val="000000"/>
                <w:kern w:val="0"/>
                <w:sz w:val="24"/>
              </w:rPr>
            </w:pPr>
          </w:p>
        </w:tc>
        <w:tc>
          <w:tcPr>
            <w:tcW w:w="1110" w:type="dxa"/>
            <w:tcBorders>
              <w:top w:val="single" w:color="auto" w:sz="4" w:space="0"/>
              <w:left w:val="nil"/>
              <w:bottom w:val="single" w:color="auto" w:sz="4" w:space="0"/>
              <w:right w:val="single" w:color="auto" w:sz="4" w:space="0"/>
            </w:tcBorders>
            <w:vAlign w:val="center"/>
          </w:tcPr>
          <w:p>
            <w:pPr>
              <w:widowControl/>
              <w:jc w:val="center"/>
              <w:rPr>
                <w:rFonts w:hint="eastAsia" w:eastAsia="楷体_GB2312"/>
                <w:color w:val="000000"/>
                <w:kern w:val="0"/>
                <w:sz w:val="24"/>
              </w:rPr>
            </w:pPr>
          </w:p>
        </w:tc>
        <w:tc>
          <w:tcPr>
            <w:tcW w:w="1125" w:type="dxa"/>
            <w:tcBorders>
              <w:top w:val="single" w:color="auto" w:sz="4" w:space="0"/>
              <w:left w:val="nil"/>
              <w:bottom w:val="single" w:color="auto" w:sz="4" w:space="0"/>
              <w:right w:val="single" w:color="auto" w:sz="4" w:space="0"/>
            </w:tcBorders>
            <w:vAlign w:val="center"/>
          </w:tcPr>
          <w:p>
            <w:pPr>
              <w:widowControl/>
              <w:jc w:val="center"/>
              <w:rPr>
                <w:rFonts w:eastAsia="楷体_GB2312"/>
                <w:color w:val="000000"/>
                <w:kern w:val="0"/>
                <w:sz w:val="24"/>
              </w:rPr>
            </w:pPr>
          </w:p>
        </w:tc>
        <w:tc>
          <w:tcPr>
            <w:tcW w:w="1200" w:type="dxa"/>
            <w:tcBorders>
              <w:top w:val="single" w:color="auto" w:sz="4" w:space="0"/>
              <w:left w:val="single" w:color="auto" w:sz="4" w:space="0"/>
              <w:bottom w:val="single" w:color="auto" w:sz="4" w:space="0"/>
              <w:right w:val="single" w:color="auto" w:sz="4" w:space="0"/>
            </w:tcBorders>
            <w:vAlign w:val="center"/>
          </w:tcPr>
          <w:p>
            <w:pPr>
              <w:widowControl/>
              <w:jc w:val="center"/>
              <w:rPr>
                <w:rFonts w:eastAsia="楷体_GB2312"/>
                <w:color w:val="000000"/>
                <w:kern w:val="0"/>
                <w:sz w:val="24"/>
              </w:rPr>
            </w:pPr>
          </w:p>
        </w:tc>
        <w:tc>
          <w:tcPr>
            <w:tcW w:w="121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eastAsia="楷体_GB2312"/>
                <w:color w:val="000000"/>
                <w:kern w:val="0"/>
                <w:sz w:val="24"/>
              </w:rPr>
            </w:pPr>
          </w:p>
        </w:tc>
        <w:tc>
          <w:tcPr>
            <w:tcW w:w="1117" w:type="dxa"/>
            <w:tcBorders>
              <w:top w:val="single" w:color="auto" w:sz="4" w:space="0"/>
              <w:left w:val="single" w:color="auto" w:sz="4" w:space="0"/>
              <w:bottom w:val="single" w:color="auto" w:sz="4" w:space="0"/>
              <w:right w:val="single" w:color="auto" w:sz="4" w:space="0"/>
            </w:tcBorders>
            <w:vAlign w:val="center"/>
          </w:tcPr>
          <w:p>
            <w:pPr>
              <w:widowControl/>
              <w:jc w:val="center"/>
              <w:rPr>
                <w:rFonts w:eastAsia="楷体_GB2312"/>
                <w:color w:val="000000"/>
                <w:kern w:val="0"/>
                <w:sz w:val="24"/>
              </w:rPr>
            </w:pPr>
          </w:p>
        </w:tc>
        <w:tc>
          <w:tcPr>
            <w:tcW w:w="878" w:type="dxa"/>
            <w:tcBorders>
              <w:top w:val="single" w:color="auto" w:sz="4" w:space="0"/>
              <w:left w:val="single" w:color="auto" w:sz="4" w:space="0"/>
              <w:bottom w:val="single" w:color="auto" w:sz="4" w:space="0"/>
              <w:right w:val="single" w:color="auto" w:sz="4" w:space="0"/>
            </w:tcBorders>
            <w:vAlign w:val="center"/>
          </w:tcPr>
          <w:p>
            <w:pPr>
              <w:widowControl/>
              <w:jc w:val="center"/>
              <w:rPr>
                <w:rFonts w:eastAsia="楷体_GB2312"/>
                <w:color w:val="000000"/>
                <w:kern w:val="0"/>
                <w:sz w:val="24"/>
              </w:rPr>
            </w:pPr>
          </w:p>
        </w:tc>
        <w:tc>
          <w:tcPr>
            <w:tcW w:w="720" w:type="dxa"/>
            <w:tcBorders>
              <w:top w:val="single" w:color="auto" w:sz="4" w:space="0"/>
              <w:left w:val="single" w:color="auto" w:sz="4" w:space="0"/>
              <w:bottom w:val="single" w:color="auto" w:sz="4" w:space="0"/>
              <w:right w:val="single" w:color="auto" w:sz="4" w:space="0"/>
            </w:tcBorders>
            <w:vAlign w:val="center"/>
          </w:tcPr>
          <w:p>
            <w:pPr>
              <w:widowControl/>
              <w:jc w:val="center"/>
              <w:rPr>
                <w:rFonts w:eastAsia="楷体_GB2312"/>
                <w:color w:val="000000"/>
                <w:kern w:val="0"/>
                <w:sz w:val="24"/>
              </w:rPr>
            </w:pPr>
          </w:p>
        </w:tc>
        <w:tc>
          <w:tcPr>
            <w:tcW w:w="678" w:type="dxa"/>
            <w:tcBorders>
              <w:top w:val="single" w:color="auto" w:sz="4" w:space="0"/>
              <w:left w:val="single" w:color="auto" w:sz="4" w:space="0"/>
              <w:bottom w:val="single" w:color="auto" w:sz="4" w:space="0"/>
              <w:right w:val="single" w:color="auto" w:sz="4" w:space="0"/>
            </w:tcBorders>
            <w:vAlign w:val="center"/>
          </w:tcPr>
          <w:p>
            <w:pPr>
              <w:widowControl/>
              <w:jc w:val="center"/>
              <w:rPr>
                <w:rFonts w:eastAsia="楷体_GB2312"/>
                <w:color w:val="000000"/>
                <w:kern w:val="0"/>
                <w:sz w:val="24"/>
              </w:rPr>
            </w:pPr>
          </w:p>
        </w:tc>
        <w:tc>
          <w:tcPr>
            <w:tcW w:w="1215" w:type="dxa"/>
            <w:tcBorders>
              <w:top w:val="single" w:color="auto" w:sz="4" w:space="0"/>
              <w:left w:val="single" w:color="auto" w:sz="4" w:space="0"/>
              <w:bottom w:val="single" w:color="auto" w:sz="4" w:space="0"/>
              <w:right w:val="single" w:color="auto" w:sz="4" w:space="0"/>
            </w:tcBorders>
            <w:vAlign w:val="center"/>
          </w:tcPr>
          <w:p>
            <w:pPr>
              <w:widowControl/>
              <w:jc w:val="center"/>
              <w:rPr>
                <w:rFonts w:eastAsia="楷体_GB2312"/>
                <w:color w:val="000000"/>
                <w:kern w:val="0"/>
                <w:sz w:val="24"/>
              </w:rPr>
            </w:pPr>
          </w:p>
        </w:tc>
      </w:tr>
      <w:tr>
        <w:tblPrEx>
          <w:tblLayout w:type="fixed"/>
          <w:tblCellMar>
            <w:top w:w="0" w:type="dxa"/>
            <w:left w:w="108" w:type="dxa"/>
            <w:bottom w:w="0" w:type="dxa"/>
            <w:right w:w="108" w:type="dxa"/>
          </w:tblCellMar>
        </w:tblPrEx>
        <w:trPr>
          <w:trHeight w:val="697" w:hRule="atLeast"/>
          <w:jc w:val="center"/>
        </w:trPr>
        <w:tc>
          <w:tcPr>
            <w:tcW w:w="14669" w:type="dxa"/>
            <w:gridSpan w:val="15"/>
            <w:tcBorders>
              <w:top w:val="single" w:color="auto" w:sz="4" w:space="0"/>
              <w:left w:val="single" w:color="auto" w:sz="4" w:space="0"/>
              <w:bottom w:val="single" w:color="auto" w:sz="4" w:space="0"/>
              <w:right w:val="single" w:color="auto" w:sz="4" w:space="0"/>
            </w:tcBorders>
            <w:vAlign w:val="center"/>
          </w:tcPr>
          <w:p>
            <w:pPr>
              <w:widowControl/>
              <w:ind w:left="720" w:hanging="720" w:hangingChars="300"/>
              <w:jc w:val="left"/>
              <w:rPr>
                <w:rFonts w:eastAsia="楷体_GB2312"/>
                <w:color w:val="000000"/>
                <w:kern w:val="0"/>
                <w:sz w:val="24"/>
              </w:rPr>
            </w:pPr>
            <w:r>
              <w:rPr>
                <w:rFonts w:eastAsia="楷体_GB2312"/>
                <w:color w:val="000000"/>
                <w:kern w:val="0"/>
                <w:sz w:val="24"/>
              </w:rPr>
              <w:t>注：1.</w:t>
            </w:r>
            <w:r>
              <w:rPr>
                <w:rFonts w:hint="eastAsia" w:eastAsia="楷体_GB2312"/>
                <w:color w:val="000000"/>
                <w:kern w:val="0"/>
                <w:sz w:val="24"/>
              </w:rPr>
              <w:t>危险废物</w:t>
            </w:r>
            <w:r>
              <w:rPr>
                <w:rFonts w:eastAsia="楷体_GB2312"/>
                <w:color w:val="000000"/>
                <w:kern w:val="0"/>
                <w:sz w:val="24"/>
              </w:rPr>
              <w:t>类别</w:t>
            </w:r>
            <w:r>
              <w:rPr>
                <w:rFonts w:hint="eastAsia" w:eastAsia="楷体_GB2312"/>
                <w:color w:val="000000"/>
                <w:kern w:val="0"/>
                <w:sz w:val="24"/>
              </w:rPr>
              <w:t>和代码</w:t>
            </w:r>
            <w:r>
              <w:rPr>
                <w:rFonts w:eastAsia="楷体_GB2312"/>
                <w:color w:val="000000"/>
                <w:kern w:val="0"/>
                <w:sz w:val="24"/>
              </w:rPr>
              <w:t>：</w:t>
            </w:r>
            <w:r>
              <w:rPr>
                <w:rFonts w:hint="eastAsia" w:eastAsia="楷体_GB2312"/>
                <w:color w:val="000000"/>
                <w:kern w:val="0"/>
                <w:sz w:val="24"/>
              </w:rPr>
              <w:t>参考附表</w:t>
            </w:r>
            <w:r>
              <w:rPr>
                <w:rFonts w:hint="eastAsia" w:eastAsia="楷体_GB2312"/>
                <w:color w:val="000000"/>
                <w:kern w:val="0"/>
                <w:sz w:val="24"/>
                <w:lang w:val="en-US" w:eastAsia="zh-CN"/>
              </w:rPr>
              <w:t>4</w:t>
            </w:r>
            <w:r>
              <w:rPr>
                <w:rFonts w:hint="eastAsia" w:eastAsia="楷体_GB2312"/>
                <w:color w:val="000000"/>
                <w:kern w:val="0"/>
                <w:sz w:val="24"/>
              </w:rPr>
              <w:t>《机动车维修拆解行业主要危险废物名录》填报</w:t>
            </w:r>
            <w:r>
              <w:rPr>
                <w:rFonts w:eastAsia="楷体_GB2312"/>
                <w:color w:val="000000"/>
                <w:kern w:val="0"/>
                <w:sz w:val="24"/>
              </w:rPr>
              <w:t>；</w:t>
            </w:r>
          </w:p>
          <w:p>
            <w:pPr>
              <w:widowControl/>
              <w:numPr>
                <w:ilvl w:val="0"/>
                <w:numId w:val="0"/>
              </w:numPr>
              <w:ind w:firstLine="480" w:firstLineChars="200"/>
              <w:rPr>
                <w:rFonts w:eastAsia="楷体_GB2312"/>
                <w:color w:val="000000"/>
                <w:kern w:val="0"/>
                <w:sz w:val="24"/>
              </w:rPr>
            </w:pPr>
            <w:r>
              <w:rPr>
                <w:rFonts w:hint="eastAsia" w:eastAsia="楷体_GB2312"/>
                <w:color w:val="000000"/>
                <w:kern w:val="0"/>
                <w:sz w:val="24"/>
                <w:lang w:val="en-US" w:eastAsia="zh-CN"/>
              </w:rPr>
              <w:t>2.</w:t>
            </w:r>
            <w:r>
              <w:rPr>
                <w:rFonts w:hint="eastAsia" w:eastAsia="楷体_GB2312"/>
                <w:color w:val="000000"/>
                <w:kern w:val="0"/>
                <w:sz w:val="24"/>
              </w:rPr>
              <w:t>存在问题</w:t>
            </w:r>
            <w:r>
              <w:rPr>
                <w:rFonts w:eastAsia="楷体_GB2312"/>
                <w:color w:val="000000"/>
                <w:kern w:val="0"/>
                <w:sz w:val="24"/>
              </w:rPr>
              <w:t>：</w:t>
            </w:r>
            <w:r>
              <w:rPr>
                <w:rFonts w:hint="eastAsia" w:eastAsia="楷体_GB2312"/>
                <w:color w:val="000000"/>
                <w:kern w:val="0"/>
                <w:sz w:val="24"/>
              </w:rPr>
              <w:t>包括贮存场所不规范,处置方式不规范(未交给有资质的单位处置)未执行危险废物转移单</w:t>
            </w:r>
            <w:r>
              <w:rPr>
                <w:rFonts w:eastAsia="楷体_GB2312"/>
                <w:color w:val="000000"/>
                <w:kern w:val="0"/>
                <w:sz w:val="24"/>
              </w:rPr>
              <w:t>等；</w:t>
            </w:r>
          </w:p>
          <w:p>
            <w:pPr>
              <w:widowControl/>
              <w:ind w:firstLine="480" w:firstLineChars="200"/>
              <w:rPr>
                <w:rFonts w:eastAsia="楷体_GB2312"/>
                <w:color w:val="000000"/>
                <w:kern w:val="0"/>
                <w:sz w:val="24"/>
              </w:rPr>
            </w:pPr>
            <w:r>
              <w:rPr>
                <w:rFonts w:hint="eastAsia" w:eastAsia="楷体_GB2312"/>
                <w:color w:val="000000"/>
                <w:kern w:val="0"/>
                <w:sz w:val="24"/>
                <w:lang w:val="en-US" w:eastAsia="zh-CN"/>
              </w:rPr>
              <w:t>3.</w:t>
            </w:r>
            <w:r>
              <w:rPr>
                <w:rFonts w:eastAsia="楷体_GB2312"/>
                <w:color w:val="000000"/>
                <w:kern w:val="0"/>
                <w:sz w:val="24"/>
              </w:rPr>
              <w:t>电子版发送至联系人邮箱：</w:t>
            </w:r>
            <w:r>
              <w:rPr>
                <w:rFonts w:hint="eastAsia" w:eastAsia="楷体_GB2312"/>
                <w:color w:val="000000"/>
                <w:kern w:val="0"/>
                <w:sz w:val="24"/>
                <w:lang w:eastAsia="zh-CN"/>
              </w:rPr>
              <w:t>jyeetrgf@126.com</w:t>
            </w:r>
            <w:r>
              <w:rPr>
                <w:rFonts w:eastAsia="楷体_GB2312"/>
                <w:color w:val="000000"/>
                <w:kern w:val="0"/>
                <w:sz w:val="24"/>
              </w:rPr>
              <w:t>。</w:t>
            </w:r>
          </w:p>
        </w:tc>
      </w:tr>
    </w:tbl>
    <w:p>
      <w:pPr>
        <w:pStyle w:val="5"/>
        <w:widowControl/>
        <w:shd w:val="clear" w:color="auto" w:fill="FFFFFF"/>
        <w:spacing w:before="0" w:beforeAutospacing="0" w:after="0" w:afterAutospacing="0" w:line="700" w:lineRule="atLeast"/>
        <w:jc w:val="center"/>
        <w:rPr>
          <w:rFonts w:hint="eastAsia" w:ascii="宋体" w:hAnsi="宋体" w:eastAsia="宋体" w:cs="宋体"/>
          <w:b/>
          <w:bCs/>
          <w:sz w:val="36"/>
          <w:szCs w:val="36"/>
          <w:shd w:val="clear" w:color="auto" w:fill="FFFFFF"/>
        </w:rPr>
      </w:pPr>
    </w:p>
    <w:p>
      <w:pPr>
        <w:pStyle w:val="5"/>
        <w:widowControl/>
        <w:shd w:val="clear" w:color="auto" w:fill="FFFFFF"/>
        <w:spacing w:before="0" w:beforeAutospacing="0" w:after="0" w:afterAutospacing="0" w:line="700" w:lineRule="atLeast"/>
        <w:jc w:val="both"/>
        <w:rPr>
          <w:rFonts w:hint="eastAsia" w:ascii="黑体" w:hAnsi="黑体" w:eastAsia="黑体" w:cs="黑体"/>
          <w:sz w:val="32"/>
          <w:szCs w:val="32"/>
          <w:shd w:val="clear" w:color="auto" w:fill="FFFFFF"/>
        </w:rPr>
        <w:sectPr>
          <w:pgSz w:w="16838" w:h="11906" w:orient="landscape"/>
          <w:pgMar w:top="1531" w:right="1440" w:bottom="1531" w:left="1440" w:header="851" w:footer="992" w:gutter="0"/>
          <w:pgNumType w:fmt="numberInDash"/>
          <w:cols w:space="720" w:num="1"/>
          <w:rtlGutter w:val="0"/>
          <w:docGrid w:type="lines" w:linePitch="442" w:charSpace="0"/>
        </w:sectPr>
      </w:pPr>
    </w:p>
    <w:p>
      <w:pPr>
        <w:pStyle w:val="5"/>
        <w:widowControl/>
        <w:shd w:val="clear" w:color="auto" w:fill="FFFFFF"/>
        <w:spacing w:before="0" w:beforeAutospacing="0" w:after="0" w:afterAutospacing="0" w:line="700" w:lineRule="atLeast"/>
        <w:jc w:val="both"/>
        <w:rPr>
          <w:rFonts w:hint="eastAsia" w:ascii="黑体" w:hAnsi="黑体" w:eastAsia="黑体" w:cs="黑体"/>
          <w:sz w:val="32"/>
          <w:szCs w:val="32"/>
          <w:shd w:val="clear" w:color="auto" w:fill="FFFFFF"/>
          <w:lang w:val="en-US"/>
        </w:rPr>
      </w:pPr>
      <w:r>
        <w:rPr>
          <w:rFonts w:hint="eastAsia" w:ascii="黑体" w:hAnsi="黑体" w:eastAsia="黑体" w:cs="黑体"/>
          <w:sz w:val="32"/>
          <w:szCs w:val="32"/>
          <w:shd w:val="clear" w:color="auto" w:fill="FFFFFF"/>
        </w:rPr>
        <w:t>附表</w:t>
      </w:r>
      <w:r>
        <w:rPr>
          <w:rFonts w:hint="eastAsia" w:ascii="黑体" w:hAnsi="黑体" w:eastAsia="黑体" w:cs="黑体"/>
          <w:sz w:val="32"/>
          <w:szCs w:val="32"/>
          <w:shd w:val="clear" w:color="auto" w:fill="FFFFFF"/>
          <w:lang w:val="en-US" w:eastAsia="zh-CN"/>
        </w:rPr>
        <w:t>4</w:t>
      </w:r>
    </w:p>
    <w:p>
      <w:pPr>
        <w:pStyle w:val="5"/>
        <w:widowControl/>
        <w:shd w:val="clear" w:color="auto" w:fill="FFFFFF"/>
        <w:spacing w:before="0" w:beforeAutospacing="0" w:after="0" w:afterAutospacing="0" w:line="700" w:lineRule="atLeast"/>
        <w:jc w:val="center"/>
        <w:rPr>
          <w:rFonts w:hint="eastAsia" w:ascii="宋体" w:hAnsi="宋体" w:eastAsia="宋体" w:cs="宋体"/>
          <w:color w:val="666666"/>
          <w:sz w:val="21"/>
          <w:szCs w:val="21"/>
        </w:rPr>
      </w:pPr>
      <w:r>
        <w:rPr>
          <w:rFonts w:hint="eastAsia" w:ascii="宋体" w:hAnsi="宋体" w:eastAsia="宋体" w:cs="宋体"/>
          <w:b/>
          <w:bCs/>
          <w:sz w:val="36"/>
          <w:szCs w:val="36"/>
          <w:shd w:val="clear" w:color="auto" w:fill="FFFFFF"/>
        </w:rPr>
        <w:t>机动车维修拆解行业主要危险废物名录</w:t>
      </w:r>
    </w:p>
    <w:tbl>
      <w:tblPr>
        <w:tblStyle w:val="9"/>
        <w:tblW w:w="9136" w:type="dxa"/>
        <w:jc w:val="center"/>
        <w:tblInd w:w="-10" w:type="dxa"/>
        <w:tblLayout w:type="fixed"/>
        <w:tblCellMar>
          <w:top w:w="0" w:type="dxa"/>
          <w:left w:w="0" w:type="dxa"/>
          <w:bottom w:w="0" w:type="dxa"/>
          <w:right w:w="0" w:type="dxa"/>
        </w:tblCellMar>
      </w:tblPr>
      <w:tblGrid>
        <w:gridCol w:w="1256"/>
        <w:gridCol w:w="1005"/>
        <w:gridCol w:w="1275"/>
        <w:gridCol w:w="4320"/>
        <w:gridCol w:w="1280"/>
      </w:tblGrid>
      <w:tr>
        <w:tblPrEx>
          <w:tblLayout w:type="fixed"/>
          <w:tblCellMar>
            <w:top w:w="0" w:type="dxa"/>
            <w:left w:w="0" w:type="dxa"/>
            <w:bottom w:w="0" w:type="dxa"/>
            <w:right w:w="0" w:type="dxa"/>
          </w:tblCellMar>
        </w:tblPrEx>
        <w:trPr>
          <w:trHeight w:val="599" w:hRule="exact"/>
          <w:jc w:val="center"/>
        </w:trPr>
        <w:tc>
          <w:tcPr>
            <w:tcW w:w="1256" w:type="dxa"/>
            <w:tcBorders>
              <w:top w:val="single" w:color="auto" w:sz="8" w:space="0"/>
              <w:left w:val="single" w:color="auto" w:sz="8" w:space="0"/>
              <w:bottom w:val="single" w:color="auto" w:sz="8" w:space="0"/>
              <w:right w:val="single" w:color="auto" w:sz="8" w:space="0"/>
            </w:tcBorders>
            <w:vAlign w:val="center"/>
          </w:tcPr>
          <w:p>
            <w:pPr>
              <w:pStyle w:val="5"/>
              <w:widowControl/>
              <w:spacing w:before="0" w:beforeAutospacing="0" w:after="0" w:afterAutospacing="0" w:line="260" w:lineRule="atLeast"/>
              <w:jc w:val="center"/>
            </w:pPr>
            <w:r>
              <w:rPr>
                <w:rFonts w:ascii="楷体_GB2312" w:eastAsia="楷体_GB2312" w:cs="楷体_GB2312"/>
                <w:b/>
                <w:shd w:val="clear" w:color="auto" w:fill="FFFFFF"/>
              </w:rPr>
              <w:t>废物类别</w:t>
            </w:r>
          </w:p>
        </w:tc>
        <w:tc>
          <w:tcPr>
            <w:tcW w:w="1005" w:type="dxa"/>
            <w:tcBorders>
              <w:top w:val="single" w:color="auto" w:sz="8" w:space="0"/>
              <w:left w:val="nil"/>
              <w:bottom w:val="single" w:color="auto" w:sz="8" w:space="0"/>
              <w:right w:val="single" w:color="auto" w:sz="8" w:space="0"/>
            </w:tcBorders>
            <w:vAlign w:val="center"/>
          </w:tcPr>
          <w:p>
            <w:pPr>
              <w:pStyle w:val="5"/>
              <w:widowControl/>
              <w:spacing w:before="0" w:beforeAutospacing="0" w:after="0" w:afterAutospacing="0" w:line="260" w:lineRule="atLeast"/>
              <w:jc w:val="center"/>
            </w:pPr>
            <w:r>
              <w:rPr>
                <w:rFonts w:ascii="楷体_GB2312" w:eastAsia="楷体_GB2312" w:cs="楷体_GB2312"/>
                <w:b/>
                <w:shd w:val="clear" w:color="auto" w:fill="FFFFFF"/>
              </w:rPr>
              <w:t>行业来源</w:t>
            </w:r>
          </w:p>
        </w:tc>
        <w:tc>
          <w:tcPr>
            <w:tcW w:w="1275" w:type="dxa"/>
            <w:tcBorders>
              <w:top w:val="single" w:color="auto" w:sz="8" w:space="0"/>
              <w:left w:val="nil"/>
              <w:bottom w:val="single" w:color="auto" w:sz="8" w:space="0"/>
              <w:right w:val="single" w:color="auto" w:sz="8" w:space="0"/>
            </w:tcBorders>
            <w:vAlign w:val="center"/>
          </w:tcPr>
          <w:p>
            <w:pPr>
              <w:pStyle w:val="5"/>
              <w:widowControl/>
              <w:spacing w:before="0" w:beforeAutospacing="0" w:after="0" w:afterAutospacing="0" w:line="260" w:lineRule="atLeast"/>
              <w:jc w:val="center"/>
            </w:pPr>
            <w:r>
              <w:rPr>
                <w:rFonts w:ascii="楷体_GB2312" w:eastAsia="楷体_GB2312" w:cs="楷体_GB2312"/>
                <w:b/>
                <w:shd w:val="clear" w:color="auto" w:fill="FFFFFF"/>
              </w:rPr>
              <w:t>废物代码</w:t>
            </w:r>
          </w:p>
        </w:tc>
        <w:tc>
          <w:tcPr>
            <w:tcW w:w="4320" w:type="dxa"/>
            <w:tcBorders>
              <w:top w:val="single" w:color="auto" w:sz="8" w:space="0"/>
              <w:left w:val="nil"/>
              <w:bottom w:val="single" w:color="auto" w:sz="8" w:space="0"/>
              <w:right w:val="single" w:color="auto" w:sz="8" w:space="0"/>
            </w:tcBorders>
            <w:vAlign w:val="center"/>
          </w:tcPr>
          <w:p>
            <w:pPr>
              <w:pStyle w:val="5"/>
              <w:widowControl/>
              <w:spacing w:before="0" w:beforeAutospacing="0" w:after="0" w:afterAutospacing="0" w:line="260" w:lineRule="atLeast"/>
              <w:jc w:val="center"/>
            </w:pPr>
            <w:r>
              <w:rPr>
                <w:rFonts w:ascii="楷体_GB2312" w:eastAsia="楷体_GB2312" w:cs="楷体_GB2312"/>
                <w:b/>
                <w:shd w:val="clear" w:color="auto" w:fill="FFFFFF"/>
              </w:rPr>
              <w:t>危险废物名称</w:t>
            </w:r>
          </w:p>
        </w:tc>
        <w:tc>
          <w:tcPr>
            <w:tcW w:w="1280" w:type="dxa"/>
            <w:tcBorders>
              <w:top w:val="single" w:color="auto" w:sz="8" w:space="0"/>
              <w:left w:val="nil"/>
              <w:bottom w:val="single" w:color="auto" w:sz="8" w:space="0"/>
              <w:right w:val="single" w:color="auto" w:sz="8" w:space="0"/>
            </w:tcBorders>
            <w:vAlign w:val="center"/>
          </w:tcPr>
          <w:p>
            <w:pPr>
              <w:pStyle w:val="5"/>
              <w:widowControl/>
              <w:spacing w:before="0" w:beforeAutospacing="0" w:after="0" w:afterAutospacing="0" w:line="260" w:lineRule="atLeast"/>
              <w:jc w:val="center"/>
            </w:pPr>
            <w:r>
              <w:rPr>
                <w:rFonts w:ascii="楷体_GB2312" w:eastAsia="楷体_GB2312" w:cs="楷体_GB2312"/>
                <w:b/>
                <w:shd w:val="clear" w:color="auto" w:fill="FFFFFF"/>
              </w:rPr>
              <w:t>危险特性</w:t>
            </w:r>
          </w:p>
        </w:tc>
      </w:tr>
      <w:tr>
        <w:tblPrEx>
          <w:tblLayout w:type="fixed"/>
          <w:tblCellMar>
            <w:top w:w="0" w:type="dxa"/>
            <w:left w:w="0" w:type="dxa"/>
            <w:bottom w:w="0" w:type="dxa"/>
            <w:right w:w="0" w:type="dxa"/>
          </w:tblCellMar>
        </w:tblPrEx>
        <w:trPr>
          <w:trHeight w:val="1319" w:hRule="exact"/>
          <w:jc w:val="center"/>
        </w:trPr>
        <w:tc>
          <w:tcPr>
            <w:tcW w:w="1256" w:type="dxa"/>
            <w:vMerge w:val="restart"/>
            <w:tcBorders>
              <w:top w:val="nil"/>
              <w:left w:val="single" w:color="auto" w:sz="8" w:space="0"/>
              <w:bottom w:val="single" w:color="auto" w:sz="8" w:space="0"/>
              <w:right w:val="single" w:color="auto" w:sz="8" w:space="0"/>
            </w:tcBorders>
            <w:vAlign w:val="center"/>
          </w:tcPr>
          <w:p>
            <w:pPr>
              <w:pStyle w:val="5"/>
              <w:widowControl/>
              <w:spacing w:before="0" w:beforeAutospacing="0" w:after="0" w:afterAutospacing="0" w:line="260" w:lineRule="atLeast"/>
              <w:jc w:val="center"/>
            </w:pPr>
            <w:r>
              <w:rPr>
                <w:rFonts w:ascii="仿宋_GB2312" w:cs="仿宋_GB2312"/>
                <w:shd w:val="clear" w:color="auto" w:fill="FFFFFF"/>
              </w:rPr>
              <w:t>HW08</w:t>
            </w:r>
          </w:p>
          <w:p>
            <w:pPr>
              <w:pStyle w:val="5"/>
              <w:widowControl/>
              <w:spacing w:before="0" w:beforeAutospacing="0" w:after="0" w:afterAutospacing="0" w:line="260" w:lineRule="atLeast"/>
              <w:jc w:val="center"/>
            </w:pPr>
            <w:r>
              <w:rPr>
                <w:rFonts w:hint="eastAsia" w:ascii="仿宋_GB2312" w:cs="仿宋_GB2312"/>
                <w:shd w:val="clear" w:color="auto" w:fill="FFFFFF"/>
              </w:rPr>
              <w:t>废矿物油与含矿物油废物</w:t>
            </w:r>
          </w:p>
        </w:tc>
        <w:tc>
          <w:tcPr>
            <w:tcW w:w="1005" w:type="dxa"/>
            <w:tcBorders>
              <w:top w:val="nil"/>
              <w:left w:val="nil"/>
              <w:bottom w:val="single" w:color="auto" w:sz="8" w:space="0"/>
              <w:right w:val="single" w:color="auto" w:sz="8" w:space="0"/>
            </w:tcBorders>
            <w:vAlign w:val="center"/>
          </w:tcPr>
          <w:p>
            <w:pPr>
              <w:pStyle w:val="5"/>
              <w:widowControl/>
              <w:spacing w:before="0" w:beforeAutospacing="0" w:after="0" w:afterAutospacing="0" w:line="260" w:lineRule="atLeast"/>
              <w:jc w:val="center"/>
              <w:rPr>
                <w:rFonts w:hint="eastAsia" w:ascii="仿宋_GB2312" w:cs="仿宋_GB2312"/>
                <w:shd w:val="clear" w:color="auto" w:fill="FFFFFF"/>
              </w:rPr>
            </w:pPr>
            <w:r>
              <w:rPr>
                <w:rFonts w:hint="eastAsia" w:ascii="仿宋_GB2312" w:cs="仿宋_GB2312"/>
                <w:shd w:val="clear" w:color="auto" w:fill="FFFFFF"/>
              </w:rPr>
              <w:t>非特定</w:t>
            </w:r>
          </w:p>
          <w:p>
            <w:pPr>
              <w:pStyle w:val="5"/>
              <w:widowControl/>
              <w:spacing w:before="0" w:beforeAutospacing="0" w:after="0" w:afterAutospacing="0" w:line="260" w:lineRule="atLeast"/>
              <w:jc w:val="center"/>
            </w:pPr>
            <w:r>
              <w:rPr>
                <w:rFonts w:hint="eastAsia" w:ascii="仿宋_GB2312" w:cs="仿宋_GB2312"/>
                <w:shd w:val="clear" w:color="auto" w:fill="FFFFFF"/>
              </w:rPr>
              <w:t>行业</w:t>
            </w:r>
          </w:p>
        </w:tc>
        <w:tc>
          <w:tcPr>
            <w:tcW w:w="1275" w:type="dxa"/>
            <w:tcBorders>
              <w:top w:val="nil"/>
              <w:left w:val="nil"/>
              <w:bottom w:val="single" w:color="auto" w:sz="8" w:space="0"/>
              <w:right w:val="single" w:color="auto" w:sz="8" w:space="0"/>
            </w:tcBorders>
            <w:vAlign w:val="center"/>
          </w:tcPr>
          <w:p>
            <w:pPr>
              <w:pStyle w:val="5"/>
              <w:widowControl/>
              <w:spacing w:before="0" w:beforeAutospacing="0" w:after="0" w:afterAutospacing="0" w:line="260" w:lineRule="atLeast"/>
              <w:jc w:val="center"/>
            </w:pPr>
            <w:r>
              <w:rPr>
                <w:rFonts w:hint="eastAsia" w:ascii="仿宋_GB2312" w:cs="仿宋_GB2312"/>
                <w:shd w:val="clear" w:color="auto" w:fill="FFFFFF"/>
              </w:rPr>
              <w:t>900-214-08</w:t>
            </w:r>
          </w:p>
        </w:tc>
        <w:tc>
          <w:tcPr>
            <w:tcW w:w="4320" w:type="dxa"/>
            <w:tcBorders>
              <w:top w:val="nil"/>
              <w:left w:val="nil"/>
              <w:bottom w:val="single" w:color="auto" w:sz="8" w:space="0"/>
              <w:right w:val="single" w:color="auto" w:sz="8" w:space="0"/>
            </w:tcBorders>
            <w:vAlign w:val="center"/>
          </w:tcPr>
          <w:p>
            <w:pPr>
              <w:pStyle w:val="5"/>
              <w:widowControl/>
              <w:spacing w:before="0" w:beforeAutospacing="0" w:after="0" w:afterAutospacing="0" w:line="260" w:lineRule="atLeast"/>
              <w:jc w:val="center"/>
            </w:pPr>
            <w:r>
              <w:rPr>
                <w:rFonts w:hint="eastAsia" w:ascii="仿宋_GB2312" w:cs="仿宋_GB2312"/>
                <w:shd w:val="clear" w:color="auto" w:fill="FFFFFF"/>
              </w:rPr>
              <w:t>车辆、机械维修和拆解过程中产生的废发动机油、制动器油、自动变速器油、齿轮油等废润滑油</w:t>
            </w:r>
          </w:p>
        </w:tc>
        <w:tc>
          <w:tcPr>
            <w:tcW w:w="1280" w:type="dxa"/>
            <w:tcBorders>
              <w:top w:val="nil"/>
              <w:left w:val="nil"/>
              <w:bottom w:val="single" w:color="auto" w:sz="8" w:space="0"/>
              <w:right w:val="single" w:color="auto" w:sz="8" w:space="0"/>
            </w:tcBorders>
            <w:vAlign w:val="center"/>
          </w:tcPr>
          <w:p>
            <w:pPr>
              <w:pStyle w:val="5"/>
              <w:widowControl/>
              <w:spacing w:before="0" w:beforeAutospacing="0" w:after="0" w:afterAutospacing="0" w:line="260" w:lineRule="atLeast"/>
              <w:jc w:val="center"/>
            </w:pPr>
            <w:r>
              <w:rPr>
                <w:rFonts w:hint="eastAsia" w:ascii="仿宋_GB2312" w:cs="仿宋_GB2312"/>
                <w:shd w:val="clear" w:color="auto" w:fill="FFFFFF"/>
              </w:rPr>
              <w:t>T毒性、</w:t>
            </w:r>
          </w:p>
          <w:p>
            <w:pPr>
              <w:pStyle w:val="5"/>
              <w:widowControl/>
              <w:spacing w:before="0" w:beforeAutospacing="0" w:after="0" w:afterAutospacing="0" w:line="260" w:lineRule="atLeast"/>
              <w:jc w:val="center"/>
            </w:pPr>
            <w:r>
              <w:rPr>
                <w:rFonts w:hint="eastAsia" w:ascii="仿宋_GB2312" w:cs="仿宋_GB2312"/>
                <w:shd w:val="clear" w:color="auto" w:fill="FFFFFF"/>
              </w:rPr>
              <w:t>I易燃性</w:t>
            </w:r>
          </w:p>
        </w:tc>
      </w:tr>
      <w:tr>
        <w:tblPrEx>
          <w:tblLayout w:type="fixed"/>
          <w:tblCellMar>
            <w:top w:w="0" w:type="dxa"/>
            <w:left w:w="0" w:type="dxa"/>
            <w:bottom w:w="0" w:type="dxa"/>
            <w:right w:w="0" w:type="dxa"/>
          </w:tblCellMar>
        </w:tblPrEx>
        <w:trPr>
          <w:trHeight w:val="1309" w:hRule="exact"/>
          <w:jc w:val="center"/>
        </w:trPr>
        <w:tc>
          <w:tcPr>
            <w:tcW w:w="1256" w:type="dxa"/>
            <w:vMerge w:val="continue"/>
            <w:tcBorders>
              <w:top w:val="nil"/>
              <w:left w:val="single" w:color="auto" w:sz="8" w:space="0"/>
              <w:bottom w:val="single" w:color="auto" w:sz="8" w:space="0"/>
              <w:right w:val="single" w:color="auto" w:sz="8" w:space="0"/>
            </w:tcBorders>
            <w:vAlign w:val="center"/>
          </w:tcPr>
          <w:p>
            <w:pPr>
              <w:spacing w:line="260" w:lineRule="atLeast"/>
              <w:jc w:val="center"/>
              <w:rPr>
                <w:rFonts w:hint="eastAsia" w:ascii="宋体"/>
                <w:sz w:val="18"/>
                <w:szCs w:val="18"/>
              </w:rPr>
            </w:pPr>
          </w:p>
        </w:tc>
        <w:tc>
          <w:tcPr>
            <w:tcW w:w="1005" w:type="dxa"/>
            <w:tcBorders>
              <w:top w:val="nil"/>
              <w:left w:val="nil"/>
              <w:bottom w:val="single" w:color="auto" w:sz="8" w:space="0"/>
              <w:right w:val="single" w:color="auto" w:sz="8" w:space="0"/>
            </w:tcBorders>
            <w:vAlign w:val="center"/>
          </w:tcPr>
          <w:p>
            <w:pPr>
              <w:pStyle w:val="5"/>
              <w:widowControl/>
              <w:spacing w:before="0" w:beforeAutospacing="0" w:after="0" w:afterAutospacing="0" w:line="260" w:lineRule="atLeast"/>
              <w:jc w:val="center"/>
            </w:pPr>
            <w:r>
              <w:rPr>
                <w:rFonts w:hint="eastAsia" w:ascii="仿宋_GB2312" w:cs="仿宋_GB2312"/>
                <w:shd w:val="clear" w:color="auto" w:fill="FFFFFF"/>
              </w:rPr>
              <w:t>非特定行业</w:t>
            </w:r>
          </w:p>
        </w:tc>
        <w:tc>
          <w:tcPr>
            <w:tcW w:w="1275" w:type="dxa"/>
            <w:tcBorders>
              <w:top w:val="nil"/>
              <w:left w:val="nil"/>
              <w:bottom w:val="single" w:color="auto" w:sz="8" w:space="0"/>
              <w:right w:val="single" w:color="auto" w:sz="8" w:space="0"/>
            </w:tcBorders>
            <w:vAlign w:val="center"/>
          </w:tcPr>
          <w:p>
            <w:pPr>
              <w:pStyle w:val="5"/>
              <w:widowControl/>
              <w:spacing w:before="0" w:beforeAutospacing="0" w:after="0" w:afterAutospacing="0" w:line="260" w:lineRule="atLeast"/>
              <w:jc w:val="center"/>
            </w:pPr>
            <w:r>
              <w:rPr>
                <w:rFonts w:hint="eastAsia" w:ascii="仿宋_GB2312" w:cs="仿宋_GB2312"/>
                <w:shd w:val="clear" w:color="auto" w:fill="FFFFFF"/>
              </w:rPr>
              <w:t>900-214-08</w:t>
            </w:r>
          </w:p>
        </w:tc>
        <w:tc>
          <w:tcPr>
            <w:tcW w:w="4320" w:type="dxa"/>
            <w:tcBorders>
              <w:top w:val="nil"/>
              <w:left w:val="nil"/>
              <w:bottom w:val="single" w:color="auto" w:sz="8" w:space="0"/>
              <w:right w:val="single" w:color="auto" w:sz="8" w:space="0"/>
            </w:tcBorders>
            <w:vAlign w:val="center"/>
          </w:tcPr>
          <w:p>
            <w:pPr>
              <w:pStyle w:val="5"/>
              <w:widowControl/>
              <w:spacing w:before="0" w:beforeAutospacing="0" w:after="0" w:afterAutospacing="0" w:line="260" w:lineRule="atLeast"/>
              <w:jc w:val="center"/>
            </w:pPr>
            <w:r>
              <w:rPr>
                <w:rFonts w:hint="eastAsia" w:ascii="仿宋_GB2312" w:cs="仿宋_GB2312"/>
                <w:shd w:val="clear" w:color="auto" w:fill="FFFFFF"/>
              </w:rPr>
              <w:t>清洗金属零部件过程中产生的废弃煤油、柴油、汽油及其他由石油和煤炼制生产的溶剂油</w:t>
            </w:r>
          </w:p>
        </w:tc>
        <w:tc>
          <w:tcPr>
            <w:tcW w:w="1280" w:type="dxa"/>
            <w:tcBorders>
              <w:top w:val="nil"/>
              <w:left w:val="nil"/>
              <w:bottom w:val="single" w:color="auto" w:sz="8" w:space="0"/>
              <w:right w:val="single" w:color="auto" w:sz="8" w:space="0"/>
            </w:tcBorders>
            <w:vAlign w:val="center"/>
          </w:tcPr>
          <w:p>
            <w:pPr>
              <w:pStyle w:val="5"/>
              <w:widowControl/>
              <w:spacing w:before="0" w:beforeAutospacing="0" w:after="0" w:afterAutospacing="0" w:line="260" w:lineRule="atLeast"/>
              <w:jc w:val="center"/>
            </w:pPr>
            <w:r>
              <w:rPr>
                <w:rFonts w:hint="eastAsia" w:ascii="仿宋_GB2312" w:cs="仿宋_GB2312"/>
                <w:shd w:val="clear" w:color="auto" w:fill="FFFFFF"/>
              </w:rPr>
              <w:t>T毒性、</w:t>
            </w:r>
          </w:p>
          <w:p>
            <w:pPr>
              <w:pStyle w:val="5"/>
              <w:widowControl/>
              <w:spacing w:before="0" w:beforeAutospacing="0" w:after="0" w:afterAutospacing="0" w:line="260" w:lineRule="atLeast"/>
              <w:jc w:val="center"/>
            </w:pPr>
            <w:r>
              <w:rPr>
                <w:rFonts w:hint="eastAsia" w:ascii="仿宋_GB2312" w:cs="仿宋_GB2312"/>
                <w:shd w:val="clear" w:color="auto" w:fill="FFFFFF"/>
              </w:rPr>
              <w:t>I易燃性</w:t>
            </w:r>
          </w:p>
        </w:tc>
      </w:tr>
      <w:tr>
        <w:tblPrEx>
          <w:tblLayout w:type="fixed"/>
          <w:tblCellMar>
            <w:top w:w="0" w:type="dxa"/>
            <w:left w:w="0" w:type="dxa"/>
            <w:bottom w:w="0" w:type="dxa"/>
            <w:right w:w="0" w:type="dxa"/>
          </w:tblCellMar>
        </w:tblPrEx>
        <w:trPr>
          <w:trHeight w:val="1134" w:hRule="exact"/>
          <w:jc w:val="center"/>
        </w:trPr>
        <w:tc>
          <w:tcPr>
            <w:tcW w:w="1256" w:type="dxa"/>
            <w:tcBorders>
              <w:top w:val="nil"/>
              <w:left w:val="single" w:color="auto" w:sz="8" w:space="0"/>
              <w:bottom w:val="single" w:color="auto" w:sz="8" w:space="0"/>
              <w:right w:val="single" w:color="auto" w:sz="8" w:space="0"/>
            </w:tcBorders>
            <w:vAlign w:val="center"/>
          </w:tcPr>
          <w:p>
            <w:pPr>
              <w:pStyle w:val="5"/>
              <w:widowControl/>
              <w:spacing w:before="0" w:beforeAutospacing="0" w:after="0" w:afterAutospacing="0" w:line="260" w:lineRule="atLeast"/>
              <w:jc w:val="center"/>
            </w:pPr>
            <w:r>
              <w:rPr>
                <w:rFonts w:hint="eastAsia" w:ascii="仿宋_GB2312" w:cs="仿宋_GB2312"/>
              </w:rPr>
              <w:t>HW12染料、涂料废物</w:t>
            </w:r>
          </w:p>
        </w:tc>
        <w:tc>
          <w:tcPr>
            <w:tcW w:w="1005" w:type="dxa"/>
            <w:tcBorders>
              <w:top w:val="nil"/>
              <w:left w:val="nil"/>
              <w:bottom w:val="single" w:color="auto" w:sz="8" w:space="0"/>
              <w:right w:val="single" w:color="auto" w:sz="8" w:space="0"/>
            </w:tcBorders>
            <w:vAlign w:val="center"/>
          </w:tcPr>
          <w:p>
            <w:pPr>
              <w:pStyle w:val="5"/>
              <w:widowControl/>
              <w:spacing w:before="0" w:beforeAutospacing="0" w:after="0" w:afterAutospacing="0" w:line="260" w:lineRule="atLeast"/>
              <w:jc w:val="center"/>
              <w:rPr>
                <w:rFonts w:hint="eastAsia" w:ascii="仿宋_GB2312" w:cs="仿宋_GB2312"/>
                <w:shd w:val="clear" w:color="auto" w:fill="FFFFFF"/>
              </w:rPr>
            </w:pPr>
            <w:r>
              <w:rPr>
                <w:rFonts w:hint="eastAsia" w:ascii="仿宋_GB2312" w:cs="仿宋_GB2312"/>
                <w:shd w:val="clear" w:color="auto" w:fill="FFFFFF"/>
              </w:rPr>
              <w:t>非特定</w:t>
            </w:r>
          </w:p>
          <w:p>
            <w:pPr>
              <w:pStyle w:val="5"/>
              <w:widowControl/>
              <w:spacing w:before="0" w:beforeAutospacing="0" w:after="0" w:afterAutospacing="0" w:line="260" w:lineRule="atLeast"/>
              <w:jc w:val="center"/>
            </w:pPr>
            <w:r>
              <w:rPr>
                <w:rFonts w:hint="eastAsia" w:ascii="仿宋_GB2312" w:cs="仿宋_GB2312"/>
                <w:shd w:val="clear" w:color="auto" w:fill="FFFFFF"/>
              </w:rPr>
              <w:t>行业</w:t>
            </w:r>
          </w:p>
        </w:tc>
        <w:tc>
          <w:tcPr>
            <w:tcW w:w="1275" w:type="dxa"/>
            <w:tcBorders>
              <w:top w:val="nil"/>
              <w:left w:val="nil"/>
              <w:bottom w:val="single" w:color="auto" w:sz="8" w:space="0"/>
              <w:right w:val="single" w:color="auto" w:sz="8" w:space="0"/>
            </w:tcBorders>
            <w:vAlign w:val="center"/>
          </w:tcPr>
          <w:p>
            <w:pPr>
              <w:pStyle w:val="5"/>
              <w:widowControl/>
              <w:spacing w:before="0" w:beforeAutospacing="0" w:after="0" w:afterAutospacing="0" w:line="260" w:lineRule="atLeast"/>
              <w:jc w:val="center"/>
            </w:pPr>
            <w:r>
              <w:rPr>
                <w:rFonts w:hint="eastAsia" w:ascii="仿宋_GB2312" w:cs="仿宋_GB2312"/>
              </w:rPr>
              <w:t>900-252-12</w:t>
            </w:r>
          </w:p>
        </w:tc>
        <w:tc>
          <w:tcPr>
            <w:tcW w:w="4320" w:type="dxa"/>
            <w:tcBorders>
              <w:top w:val="nil"/>
              <w:left w:val="nil"/>
              <w:bottom w:val="single" w:color="auto" w:sz="8" w:space="0"/>
              <w:right w:val="single" w:color="auto" w:sz="8" w:space="0"/>
            </w:tcBorders>
            <w:vAlign w:val="center"/>
          </w:tcPr>
          <w:p>
            <w:pPr>
              <w:pStyle w:val="5"/>
              <w:widowControl/>
              <w:spacing w:before="0" w:beforeAutospacing="0" w:after="0" w:afterAutospacing="0" w:line="260" w:lineRule="atLeast"/>
              <w:jc w:val="center"/>
            </w:pPr>
            <w:r>
              <w:rPr>
                <w:rFonts w:hint="eastAsia" w:ascii="仿宋_GB2312" w:cs="仿宋_GB2312"/>
                <w:shd w:val="clear" w:color="auto" w:fill="FFFFFF"/>
              </w:rPr>
              <w:t>使用油漆（不包括水性漆）、有机溶剂进行喷漆、上漆过程中产生的废物</w:t>
            </w:r>
          </w:p>
        </w:tc>
        <w:tc>
          <w:tcPr>
            <w:tcW w:w="1280" w:type="dxa"/>
            <w:tcBorders>
              <w:top w:val="nil"/>
              <w:left w:val="nil"/>
              <w:bottom w:val="single" w:color="auto" w:sz="8" w:space="0"/>
              <w:right w:val="single" w:color="auto" w:sz="8" w:space="0"/>
            </w:tcBorders>
            <w:vAlign w:val="center"/>
          </w:tcPr>
          <w:p>
            <w:pPr>
              <w:pStyle w:val="5"/>
              <w:widowControl/>
              <w:spacing w:before="0" w:beforeAutospacing="0" w:after="0" w:afterAutospacing="0" w:line="260" w:lineRule="atLeast"/>
              <w:jc w:val="center"/>
            </w:pPr>
            <w:r>
              <w:rPr>
                <w:rFonts w:hint="eastAsia" w:ascii="仿宋_GB2312" w:cs="仿宋_GB2312"/>
                <w:shd w:val="clear" w:color="auto" w:fill="FFFFFF"/>
              </w:rPr>
              <w:t>T毒性、</w:t>
            </w:r>
          </w:p>
          <w:p>
            <w:pPr>
              <w:pStyle w:val="5"/>
              <w:widowControl/>
              <w:spacing w:before="0" w:beforeAutospacing="0" w:after="0" w:afterAutospacing="0" w:line="260" w:lineRule="atLeast"/>
              <w:jc w:val="center"/>
            </w:pPr>
            <w:r>
              <w:rPr>
                <w:rFonts w:hint="eastAsia" w:ascii="仿宋_GB2312" w:cs="仿宋_GB2312"/>
                <w:shd w:val="clear" w:color="auto" w:fill="FFFFFF"/>
              </w:rPr>
              <w:t>I易燃性</w:t>
            </w:r>
          </w:p>
        </w:tc>
      </w:tr>
      <w:tr>
        <w:tblPrEx>
          <w:tblLayout w:type="fixed"/>
          <w:tblCellMar>
            <w:top w:w="0" w:type="dxa"/>
            <w:left w:w="0" w:type="dxa"/>
            <w:bottom w:w="0" w:type="dxa"/>
            <w:right w:w="0" w:type="dxa"/>
          </w:tblCellMar>
        </w:tblPrEx>
        <w:trPr>
          <w:trHeight w:val="1134" w:hRule="exact"/>
          <w:jc w:val="center"/>
        </w:trPr>
        <w:tc>
          <w:tcPr>
            <w:tcW w:w="1256" w:type="dxa"/>
            <w:tcBorders>
              <w:top w:val="nil"/>
              <w:left w:val="single" w:color="auto" w:sz="8" w:space="0"/>
              <w:bottom w:val="single" w:color="auto" w:sz="8" w:space="0"/>
              <w:right w:val="single" w:color="auto" w:sz="8" w:space="0"/>
            </w:tcBorders>
            <w:vAlign w:val="center"/>
          </w:tcPr>
          <w:p>
            <w:pPr>
              <w:pStyle w:val="5"/>
              <w:widowControl/>
              <w:spacing w:before="0" w:beforeAutospacing="0" w:after="0" w:afterAutospacing="0" w:line="260" w:lineRule="atLeast"/>
              <w:jc w:val="center"/>
            </w:pPr>
            <w:r>
              <w:rPr>
                <w:rFonts w:hint="eastAsia" w:ascii="仿宋_GB2312" w:cs="仿宋_GB2312"/>
                <w:shd w:val="clear" w:color="auto" w:fill="FFFFFF"/>
              </w:rPr>
              <w:t>HW49</w:t>
            </w:r>
          </w:p>
          <w:p>
            <w:pPr>
              <w:pStyle w:val="5"/>
              <w:widowControl/>
              <w:spacing w:before="0" w:beforeAutospacing="0" w:after="0" w:afterAutospacing="0" w:line="260" w:lineRule="atLeast"/>
              <w:jc w:val="center"/>
            </w:pPr>
            <w:r>
              <w:rPr>
                <w:rFonts w:hint="eastAsia" w:ascii="仿宋_GB2312" w:cs="仿宋_GB2312"/>
                <w:shd w:val="clear" w:color="auto" w:fill="FFFFFF"/>
              </w:rPr>
              <w:t>其他废物</w:t>
            </w:r>
          </w:p>
        </w:tc>
        <w:tc>
          <w:tcPr>
            <w:tcW w:w="1005" w:type="dxa"/>
            <w:tcBorders>
              <w:top w:val="nil"/>
              <w:left w:val="nil"/>
              <w:bottom w:val="single" w:color="auto" w:sz="8" w:space="0"/>
              <w:right w:val="single" w:color="auto" w:sz="8" w:space="0"/>
            </w:tcBorders>
            <w:vAlign w:val="center"/>
          </w:tcPr>
          <w:p>
            <w:pPr>
              <w:pStyle w:val="5"/>
              <w:widowControl/>
              <w:spacing w:before="0" w:beforeAutospacing="0" w:after="0" w:afterAutospacing="0" w:line="260" w:lineRule="atLeast"/>
              <w:jc w:val="center"/>
            </w:pPr>
            <w:r>
              <w:rPr>
                <w:rFonts w:hint="eastAsia" w:ascii="仿宋_GB2312" w:cs="仿宋_GB2312"/>
                <w:shd w:val="clear" w:color="auto" w:fill="FFFFFF"/>
              </w:rPr>
              <w:t>非特定行业</w:t>
            </w:r>
          </w:p>
        </w:tc>
        <w:tc>
          <w:tcPr>
            <w:tcW w:w="1275" w:type="dxa"/>
            <w:tcBorders>
              <w:top w:val="nil"/>
              <w:left w:val="nil"/>
              <w:bottom w:val="single" w:color="auto" w:sz="8" w:space="0"/>
              <w:right w:val="single" w:color="auto" w:sz="8" w:space="0"/>
            </w:tcBorders>
            <w:vAlign w:val="center"/>
          </w:tcPr>
          <w:p>
            <w:pPr>
              <w:pStyle w:val="5"/>
              <w:widowControl/>
              <w:spacing w:before="0" w:beforeAutospacing="0" w:after="0" w:afterAutospacing="0" w:line="260" w:lineRule="atLeast"/>
              <w:jc w:val="center"/>
            </w:pPr>
            <w:r>
              <w:rPr>
                <w:rFonts w:hint="eastAsia" w:ascii="仿宋_GB2312" w:cs="仿宋_GB2312"/>
                <w:shd w:val="clear" w:color="auto" w:fill="FFFFFF"/>
              </w:rPr>
              <w:t>900-041-49</w:t>
            </w:r>
          </w:p>
        </w:tc>
        <w:tc>
          <w:tcPr>
            <w:tcW w:w="4320" w:type="dxa"/>
            <w:tcBorders>
              <w:top w:val="nil"/>
              <w:left w:val="nil"/>
              <w:bottom w:val="single" w:color="auto" w:sz="8" w:space="0"/>
              <w:right w:val="single" w:color="auto" w:sz="8" w:space="0"/>
            </w:tcBorders>
            <w:vAlign w:val="center"/>
          </w:tcPr>
          <w:p>
            <w:pPr>
              <w:pStyle w:val="5"/>
              <w:widowControl/>
              <w:spacing w:before="0" w:beforeAutospacing="0" w:after="0" w:afterAutospacing="0" w:line="260" w:lineRule="atLeast"/>
              <w:jc w:val="center"/>
            </w:pPr>
            <w:r>
              <w:rPr>
                <w:rFonts w:hint="eastAsia" w:ascii="仿宋_GB2312" w:cs="仿宋_GB2312"/>
                <w:shd w:val="clear" w:color="auto" w:fill="FFFFFF"/>
              </w:rPr>
              <w:t>机油滤芯、空机油瓶、废油漆及有机溶剂桶、喷漆废气过滤吸附物等。</w:t>
            </w:r>
          </w:p>
        </w:tc>
        <w:tc>
          <w:tcPr>
            <w:tcW w:w="1280" w:type="dxa"/>
            <w:tcBorders>
              <w:top w:val="nil"/>
              <w:left w:val="nil"/>
              <w:bottom w:val="single" w:color="auto" w:sz="8" w:space="0"/>
              <w:right w:val="single" w:color="auto" w:sz="8" w:space="0"/>
            </w:tcBorders>
            <w:vAlign w:val="center"/>
          </w:tcPr>
          <w:p>
            <w:pPr>
              <w:pStyle w:val="5"/>
              <w:widowControl/>
              <w:spacing w:before="0" w:beforeAutospacing="0" w:after="0" w:afterAutospacing="0" w:line="260" w:lineRule="atLeast"/>
              <w:jc w:val="center"/>
            </w:pPr>
            <w:r>
              <w:rPr>
                <w:rFonts w:hint="eastAsia" w:ascii="仿宋_GB2312" w:cs="仿宋_GB2312"/>
                <w:shd w:val="clear" w:color="auto" w:fill="FFFFFF"/>
              </w:rPr>
              <w:t>毒性、易燃性</w:t>
            </w:r>
          </w:p>
        </w:tc>
      </w:tr>
      <w:tr>
        <w:tblPrEx>
          <w:tblLayout w:type="fixed"/>
          <w:tblCellMar>
            <w:top w:w="0" w:type="dxa"/>
            <w:left w:w="0" w:type="dxa"/>
            <w:bottom w:w="0" w:type="dxa"/>
            <w:right w:w="0" w:type="dxa"/>
          </w:tblCellMar>
        </w:tblPrEx>
        <w:trPr>
          <w:trHeight w:val="1009" w:hRule="exact"/>
          <w:jc w:val="center"/>
        </w:trPr>
        <w:tc>
          <w:tcPr>
            <w:tcW w:w="1256" w:type="dxa"/>
            <w:tcBorders>
              <w:top w:val="nil"/>
              <w:left w:val="single" w:color="auto" w:sz="8" w:space="0"/>
              <w:bottom w:val="single" w:color="auto" w:sz="8" w:space="0"/>
              <w:right w:val="single" w:color="auto" w:sz="8" w:space="0"/>
            </w:tcBorders>
            <w:vAlign w:val="center"/>
          </w:tcPr>
          <w:p>
            <w:pPr>
              <w:pStyle w:val="5"/>
              <w:widowControl/>
              <w:spacing w:before="0" w:beforeAutospacing="0" w:after="0" w:afterAutospacing="0" w:line="260" w:lineRule="atLeast"/>
              <w:jc w:val="center"/>
            </w:pPr>
            <w:r>
              <w:rPr>
                <w:rFonts w:hint="eastAsia" w:ascii="仿宋_GB2312" w:cs="仿宋_GB2312"/>
                <w:shd w:val="clear" w:color="auto" w:fill="FFFFFF"/>
              </w:rPr>
              <w:t>HW49</w:t>
            </w:r>
          </w:p>
          <w:p>
            <w:pPr>
              <w:pStyle w:val="5"/>
              <w:widowControl/>
              <w:spacing w:before="0" w:beforeAutospacing="0" w:after="0" w:afterAutospacing="0" w:line="260" w:lineRule="atLeast"/>
              <w:jc w:val="center"/>
            </w:pPr>
            <w:r>
              <w:rPr>
                <w:rFonts w:hint="eastAsia" w:ascii="仿宋_GB2312" w:cs="仿宋_GB2312"/>
                <w:shd w:val="clear" w:color="auto" w:fill="FFFFFF"/>
              </w:rPr>
              <w:t>其他废物</w:t>
            </w:r>
          </w:p>
        </w:tc>
        <w:tc>
          <w:tcPr>
            <w:tcW w:w="1005" w:type="dxa"/>
            <w:tcBorders>
              <w:top w:val="nil"/>
              <w:left w:val="nil"/>
              <w:bottom w:val="single" w:color="auto" w:sz="8" w:space="0"/>
              <w:right w:val="single" w:color="auto" w:sz="8" w:space="0"/>
            </w:tcBorders>
            <w:vAlign w:val="center"/>
          </w:tcPr>
          <w:p>
            <w:pPr>
              <w:pStyle w:val="5"/>
              <w:widowControl/>
              <w:spacing w:before="0" w:beforeAutospacing="0" w:after="0" w:afterAutospacing="0" w:line="260" w:lineRule="atLeast"/>
              <w:jc w:val="center"/>
              <w:rPr>
                <w:rFonts w:hint="eastAsia" w:ascii="仿宋_GB2312" w:cs="仿宋_GB2312"/>
                <w:shd w:val="clear" w:color="auto" w:fill="FFFFFF"/>
              </w:rPr>
            </w:pPr>
            <w:r>
              <w:rPr>
                <w:rFonts w:hint="eastAsia" w:ascii="仿宋_GB2312" w:cs="仿宋_GB2312"/>
                <w:shd w:val="clear" w:color="auto" w:fill="FFFFFF"/>
              </w:rPr>
              <w:t>非特定</w:t>
            </w:r>
          </w:p>
          <w:p>
            <w:pPr>
              <w:pStyle w:val="5"/>
              <w:widowControl/>
              <w:spacing w:before="0" w:beforeAutospacing="0" w:after="0" w:afterAutospacing="0" w:line="260" w:lineRule="atLeast"/>
              <w:jc w:val="center"/>
            </w:pPr>
            <w:r>
              <w:rPr>
                <w:rFonts w:hint="eastAsia" w:ascii="仿宋_GB2312" w:cs="仿宋_GB2312"/>
                <w:shd w:val="clear" w:color="auto" w:fill="FFFFFF"/>
              </w:rPr>
              <w:t>行业</w:t>
            </w:r>
          </w:p>
        </w:tc>
        <w:tc>
          <w:tcPr>
            <w:tcW w:w="1275" w:type="dxa"/>
            <w:tcBorders>
              <w:top w:val="nil"/>
              <w:left w:val="nil"/>
              <w:bottom w:val="single" w:color="auto" w:sz="8" w:space="0"/>
              <w:right w:val="single" w:color="auto" w:sz="8" w:space="0"/>
            </w:tcBorders>
            <w:vAlign w:val="center"/>
          </w:tcPr>
          <w:p>
            <w:pPr>
              <w:pStyle w:val="5"/>
              <w:widowControl/>
              <w:spacing w:before="0" w:beforeAutospacing="0" w:after="0" w:afterAutospacing="0" w:line="260" w:lineRule="atLeast"/>
              <w:jc w:val="center"/>
            </w:pPr>
            <w:r>
              <w:rPr>
                <w:rFonts w:hint="eastAsia" w:ascii="仿宋_GB2312" w:cs="仿宋_GB2312"/>
                <w:shd w:val="clear" w:color="auto" w:fill="FFFFFF"/>
              </w:rPr>
              <w:t>900-044-49</w:t>
            </w:r>
          </w:p>
        </w:tc>
        <w:tc>
          <w:tcPr>
            <w:tcW w:w="4320" w:type="dxa"/>
            <w:tcBorders>
              <w:top w:val="nil"/>
              <w:left w:val="nil"/>
              <w:bottom w:val="single" w:color="auto" w:sz="8" w:space="0"/>
              <w:right w:val="single" w:color="auto" w:sz="8" w:space="0"/>
            </w:tcBorders>
            <w:vAlign w:val="center"/>
          </w:tcPr>
          <w:p>
            <w:pPr>
              <w:pStyle w:val="5"/>
              <w:widowControl/>
              <w:spacing w:before="0" w:beforeAutospacing="0" w:after="0" w:afterAutospacing="0" w:line="260" w:lineRule="atLeast"/>
              <w:jc w:val="center"/>
            </w:pPr>
            <w:r>
              <w:rPr>
                <w:rFonts w:hint="eastAsia" w:ascii="仿宋_GB2312" w:cs="仿宋_GB2312"/>
                <w:shd w:val="clear" w:color="auto" w:fill="FFFFFF"/>
              </w:rPr>
              <w:t>废弃铅酸蓄电池</w:t>
            </w:r>
          </w:p>
        </w:tc>
        <w:tc>
          <w:tcPr>
            <w:tcW w:w="1280" w:type="dxa"/>
            <w:tcBorders>
              <w:top w:val="nil"/>
              <w:left w:val="nil"/>
              <w:bottom w:val="single" w:color="auto" w:sz="8" w:space="0"/>
              <w:right w:val="single" w:color="auto" w:sz="8" w:space="0"/>
            </w:tcBorders>
            <w:vAlign w:val="center"/>
          </w:tcPr>
          <w:p>
            <w:pPr>
              <w:pStyle w:val="5"/>
              <w:widowControl/>
              <w:spacing w:before="0" w:beforeAutospacing="0" w:after="0" w:afterAutospacing="0" w:line="260" w:lineRule="atLeast"/>
              <w:jc w:val="center"/>
            </w:pPr>
            <w:r>
              <w:rPr>
                <w:rFonts w:hint="eastAsia" w:ascii="仿宋_GB2312" w:cs="仿宋_GB2312"/>
                <w:shd w:val="clear" w:color="auto" w:fill="FFFFFF"/>
              </w:rPr>
              <w:t>T毒性</w:t>
            </w:r>
          </w:p>
        </w:tc>
      </w:tr>
      <w:tr>
        <w:tblPrEx>
          <w:tblLayout w:type="fixed"/>
          <w:tblCellMar>
            <w:top w:w="0" w:type="dxa"/>
            <w:left w:w="0" w:type="dxa"/>
            <w:bottom w:w="0" w:type="dxa"/>
            <w:right w:w="0" w:type="dxa"/>
          </w:tblCellMar>
        </w:tblPrEx>
        <w:trPr>
          <w:trHeight w:val="964" w:hRule="exact"/>
          <w:jc w:val="center"/>
        </w:trPr>
        <w:tc>
          <w:tcPr>
            <w:tcW w:w="1256" w:type="dxa"/>
            <w:tcBorders>
              <w:top w:val="nil"/>
              <w:left w:val="single" w:color="auto" w:sz="8" w:space="0"/>
              <w:bottom w:val="single" w:color="auto" w:sz="8" w:space="0"/>
              <w:right w:val="single" w:color="auto" w:sz="8" w:space="0"/>
            </w:tcBorders>
            <w:vAlign w:val="center"/>
          </w:tcPr>
          <w:p>
            <w:pPr>
              <w:pStyle w:val="5"/>
              <w:widowControl/>
              <w:spacing w:before="0" w:beforeAutospacing="0" w:after="0" w:afterAutospacing="0" w:line="260" w:lineRule="atLeast"/>
              <w:jc w:val="center"/>
            </w:pPr>
            <w:r>
              <w:rPr>
                <w:rFonts w:hint="eastAsia" w:ascii="仿宋_GB2312" w:cs="仿宋_GB2312"/>
                <w:shd w:val="clear" w:color="auto" w:fill="FFFFFF"/>
              </w:rPr>
              <w:t>HW49</w:t>
            </w:r>
          </w:p>
          <w:p>
            <w:pPr>
              <w:pStyle w:val="5"/>
              <w:widowControl/>
              <w:spacing w:before="0" w:beforeAutospacing="0" w:after="0" w:afterAutospacing="0" w:line="260" w:lineRule="atLeast"/>
              <w:jc w:val="center"/>
            </w:pPr>
            <w:r>
              <w:rPr>
                <w:rFonts w:hint="eastAsia" w:ascii="仿宋_GB2312" w:cs="仿宋_GB2312"/>
                <w:shd w:val="clear" w:color="auto" w:fill="FFFFFF"/>
              </w:rPr>
              <w:t>其他废物</w:t>
            </w:r>
          </w:p>
        </w:tc>
        <w:tc>
          <w:tcPr>
            <w:tcW w:w="1005" w:type="dxa"/>
            <w:tcBorders>
              <w:top w:val="nil"/>
              <w:left w:val="nil"/>
              <w:bottom w:val="single" w:color="auto" w:sz="8" w:space="0"/>
              <w:right w:val="single" w:color="auto" w:sz="8" w:space="0"/>
            </w:tcBorders>
            <w:vAlign w:val="center"/>
          </w:tcPr>
          <w:p>
            <w:pPr>
              <w:pStyle w:val="5"/>
              <w:widowControl/>
              <w:spacing w:before="0" w:beforeAutospacing="0" w:after="0" w:afterAutospacing="0" w:line="260" w:lineRule="atLeast"/>
              <w:jc w:val="center"/>
              <w:rPr>
                <w:rFonts w:hint="eastAsia" w:ascii="仿宋_GB2312" w:cs="仿宋_GB2312"/>
                <w:shd w:val="clear" w:color="auto" w:fill="FFFFFF"/>
              </w:rPr>
            </w:pPr>
            <w:r>
              <w:rPr>
                <w:rFonts w:hint="eastAsia" w:ascii="仿宋_GB2312" w:cs="仿宋_GB2312"/>
                <w:shd w:val="clear" w:color="auto" w:fill="FFFFFF"/>
              </w:rPr>
              <w:t>非特定</w:t>
            </w:r>
          </w:p>
          <w:p>
            <w:pPr>
              <w:pStyle w:val="5"/>
              <w:widowControl/>
              <w:spacing w:before="0" w:beforeAutospacing="0" w:after="0" w:afterAutospacing="0" w:line="260" w:lineRule="atLeast"/>
              <w:jc w:val="center"/>
            </w:pPr>
            <w:r>
              <w:rPr>
                <w:rFonts w:hint="eastAsia" w:ascii="仿宋_GB2312" w:cs="仿宋_GB2312"/>
                <w:shd w:val="clear" w:color="auto" w:fill="FFFFFF"/>
              </w:rPr>
              <w:t>行业</w:t>
            </w:r>
          </w:p>
        </w:tc>
        <w:tc>
          <w:tcPr>
            <w:tcW w:w="1275" w:type="dxa"/>
            <w:tcBorders>
              <w:top w:val="nil"/>
              <w:left w:val="nil"/>
              <w:bottom w:val="single" w:color="auto" w:sz="8" w:space="0"/>
              <w:right w:val="single" w:color="auto" w:sz="8" w:space="0"/>
            </w:tcBorders>
            <w:vAlign w:val="center"/>
          </w:tcPr>
          <w:p>
            <w:pPr>
              <w:pStyle w:val="5"/>
              <w:widowControl/>
              <w:spacing w:before="0" w:beforeAutospacing="0" w:after="0" w:afterAutospacing="0" w:line="260" w:lineRule="atLeast"/>
              <w:jc w:val="center"/>
            </w:pPr>
            <w:r>
              <w:rPr>
                <w:rFonts w:hint="eastAsia" w:ascii="仿宋_GB2312" w:cs="仿宋_GB2312"/>
                <w:shd w:val="clear" w:color="auto" w:fill="FFFFFF"/>
              </w:rPr>
              <w:t>900-045-49</w:t>
            </w:r>
          </w:p>
        </w:tc>
        <w:tc>
          <w:tcPr>
            <w:tcW w:w="4320" w:type="dxa"/>
            <w:tcBorders>
              <w:top w:val="nil"/>
              <w:left w:val="nil"/>
              <w:bottom w:val="single" w:color="auto" w:sz="8" w:space="0"/>
              <w:right w:val="single" w:color="auto" w:sz="8" w:space="0"/>
            </w:tcBorders>
            <w:vAlign w:val="center"/>
          </w:tcPr>
          <w:p>
            <w:pPr>
              <w:pStyle w:val="5"/>
              <w:widowControl/>
              <w:spacing w:before="0" w:beforeAutospacing="0" w:after="0" w:afterAutospacing="0" w:line="260" w:lineRule="atLeast"/>
              <w:jc w:val="center"/>
            </w:pPr>
            <w:r>
              <w:rPr>
                <w:rFonts w:hint="eastAsia" w:ascii="仿宋_GB2312" w:cs="仿宋_GB2312"/>
                <w:shd w:val="clear" w:color="auto" w:fill="FFFFFF"/>
              </w:rPr>
              <w:t>废电路板（包括废电路板上附带的元器件、芯片、插件、贴脚等）</w:t>
            </w:r>
          </w:p>
        </w:tc>
        <w:tc>
          <w:tcPr>
            <w:tcW w:w="1280" w:type="dxa"/>
            <w:tcBorders>
              <w:top w:val="nil"/>
              <w:left w:val="nil"/>
              <w:bottom w:val="single" w:color="auto" w:sz="8" w:space="0"/>
              <w:right w:val="single" w:color="auto" w:sz="8" w:space="0"/>
            </w:tcBorders>
            <w:vAlign w:val="center"/>
          </w:tcPr>
          <w:p>
            <w:pPr>
              <w:pStyle w:val="5"/>
              <w:widowControl/>
              <w:spacing w:before="0" w:beforeAutospacing="0" w:after="0" w:afterAutospacing="0" w:line="260" w:lineRule="atLeast"/>
              <w:jc w:val="center"/>
            </w:pPr>
            <w:r>
              <w:rPr>
                <w:rFonts w:hint="eastAsia" w:ascii="仿宋_GB2312" w:cs="仿宋_GB2312"/>
                <w:shd w:val="clear" w:color="auto" w:fill="FFFFFF"/>
              </w:rPr>
              <w:t>T毒性</w:t>
            </w:r>
          </w:p>
        </w:tc>
      </w:tr>
      <w:tr>
        <w:tblPrEx>
          <w:tblLayout w:type="fixed"/>
          <w:tblCellMar>
            <w:top w:w="0" w:type="dxa"/>
            <w:left w:w="0" w:type="dxa"/>
            <w:bottom w:w="0" w:type="dxa"/>
            <w:right w:w="0" w:type="dxa"/>
          </w:tblCellMar>
        </w:tblPrEx>
        <w:trPr>
          <w:trHeight w:val="2249" w:hRule="exact"/>
          <w:jc w:val="center"/>
        </w:trPr>
        <w:tc>
          <w:tcPr>
            <w:tcW w:w="1256" w:type="dxa"/>
            <w:tcBorders>
              <w:top w:val="nil"/>
              <w:left w:val="single" w:color="auto" w:sz="8" w:space="0"/>
              <w:bottom w:val="single" w:color="auto" w:sz="8" w:space="0"/>
              <w:right w:val="single" w:color="auto" w:sz="8" w:space="0"/>
            </w:tcBorders>
            <w:vAlign w:val="center"/>
          </w:tcPr>
          <w:p>
            <w:pPr>
              <w:pStyle w:val="5"/>
              <w:widowControl/>
              <w:spacing w:before="0" w:beforeAutospacing="0" w:after="0" w:afterAutospacing="0" w:line="260" w:lineRule="atLeast"/>
              <w:jc w:val="center"/>
            </w:pPr>
            <w:r>
              <w:rPr>
                <w:rFonts w:hint="eastAsia" w:ascii="仿宋_GB2312" w:cs="仿宋_GB2312"/>
                <w:shd w:val="clear" w:color="auto" w:fill="FFFFFF"/>
              </w:rPr>
              <w:t>HW49</w:t>
            </w:r>
          </w:p>
          <w:p>
            <w:pPr>
              <w:pStyle w:val="5"/>
              <w:widowControl/>
              <w:spacing w:before="0" w:beforeAutospacing="0" w:after="0" w:afterAutospacing="0" w:line="260" w:lineRule="atLeast"/>
              <w:jc w:val="center"/>
            </w:pPr>
            <w:r>
              <w:rPr>
                <w:rFonts w:hint="eastAsia" w:ascii="仿宋_GB2312" w:cs="仿宋_GB2312"/>
                <w:shd w:val="clear" w:color="auto" w:fill="FFFFFF"/>
              </w:rPr>
              <w:t>其他废物</w:t>
            </w:r>
          </w:p>
        </w:tc>
        <w:tc>
          <w:tcPr>
            <w:tcW w:w="1005" w:type="dxa"/>
            <w:tcBorders>
              <w:top w:val="nil"/>
              <w:left w:val="nil"/>
              <w:bottom w:val="single" w:color="auto" w:sz="8" w:space="0"/>
              <w:right w:val="single" w:color="auto" w:sz="8" w:space="0"/>
            </w:tcBorders>
            <w:vAlign w:val="center"/>
          </w:tcPr>
          <w:p>
            <w:pPr>
              <w:pStyle w:val="5"/>
              <w:widowControl/>
              <w:spacing w:before="0" w:beforeAutospacing="0" w:after="0" w:afterAutospacing="0" w:line="260" w:lineRule="atLeast"/>
              <w:jc w:val="center"/>
              <w:rPr>
                <w:rFonts w:hint="eastAsia" w:ascii="仿宋_GB2312" w:cs="仿宋_GB2312"/>
                <w:shd w:val="clear" w:color="auto" w:fill="FFFFFF"/>
              </w:rPr>
            </w:pPr>
            <w:r>
              <w:rPr>
                <w:rFonts w:hint="eastAsia" w:ascii="仿宋_GB2312" w:cs="仿宋_GB2312"/>
                <w:shd w:val="clear" w:color="auto" w:fill="FFFFFF"/>
              </w:rPr>
              <w:t>非特定</w:t>
            </w:r>
          </w:p>
          <w:p>
            <w:pPr>
              <w:pStyle w:val="5"/>
              <w:widowControl/>
              <w:spacing w:before="0" w:beforeAutospacing="0" w:after="0" w:afterAutospacing="0" w:line="260" w:lineRule="atLeast"/>
              <w:jc w:val="center"/>
            </w:pPr>
            <w:r>
              <w:rPr>
                <w:rFonts w:hint="eastAsia" w:ascii="仿宋_GB2312" w:cs="仿宋_GB2312"/>
                <w:shd w:val="clear" w:color="auto" w:fill="FFFFFF"/>
              </w:rPr>
              <w:t>行业</w:t>
            </w:r>
          </w:p>
        </w:tc>
        <w:tc>
          <w:tcPr>
            <w:tcW w:w="1275" w:type="dxa"/>
            <w:tcBorders>
              <w:top w:val="nil"/>
              <w:left w:val="nil"/>
              <w:bottom w:val="single" w:color="auto" w:sz="8" w:space="0"/>
              <w:right w:val="single" w:color="auto" w:sz="8" w:space="0"/>
            </w:tcBorders>
            <w:vAlign w:val="center"/>
          </w:tcPr>
          <w:p>
            <w:pPr>
              <w:pStyle w:val="5"/>
              <w:widowControl/>
              <w:spacing w:before="0" w:beforeAutospacing="0" w:after="0" w:afterAutospacing="0" w:line="260" w:lineRule="atLeast"/>
              <w:jc w:val="center"/>
            </w:pPr>
            <w:r>
              <w:rPr>
                <w:rFonts w:hint="eastAsia" w:ascii="仿宋_GB2312" w:cs="仿宋_GB2312"/>
                <w:shd w:val="clear" w:color="auto" w:fill="FFFFFF"/>
              </w:rPr>
              <w:t>900-041-49</w:t>
            </w:r>
          </w:p>
        </w:tc>
        <w:tc>
          <w:tcPr>
            <w:tcW w:w="4320" w:type="dxa"/>
            <w:tcBorders>
              <w:top w:val="nil"/>
              <w:left w:val="nil"/>
              <w:bottom w:val="single" w:color="auto" w:sz="8" w:space="0"/>
              <w:right w:val="single" w:color="auto" w:sz="8" w:space="0"/>
            </w:tcBorders>
            <w:vAlign w:val="center"/>
          </w:tcPr>
          <w:p>
            <w:pPr>
              <w:pStyle w:val="5"/>
              <w:widowControl/>
              <w:spacing w:before="0" w:beforeAutospacing="0" w:after="0" w:afterAutospacing="0" w:line="260" w:lineRule="atLeast"/>
              <w:jc w:val="center"/>
            </w:pPr>
            <w:r>
              <w:rPr>
                <w:rFonts w:hint="eastAsia" w:ascii="仿宋_GB2312" w:cs="仿宋_GB2312"/>
                <w:shd w:val="clear" w:color="auto" w:fill="FFFFFF"/>
              </w:rPr>
              <w:t>含有或沾染危险废物的废弃包装物、容器、过滤吸附介质（如废机油桶、废油漆桶、吸附漆雾产生的废活性炭等，未混入生活垃圾单独收集的废弃含油抹布和劳保用品，含有或沾染汽油、机油的过滤器）等</w:t>
            </w:r>
          </w:p>
        </w:tc>
        <w:tc>
          <w:tcPr>
            <w:tcW w:w="1280" w:type="dxa"/>
            <w:tcBorders>
              <w:top w:val="nil"/>
              <w:left w:val="nil"/>
              <w:bottom w:val="single" w:color="auto" w:sz="8" w:space="0"/>
              <w:right w:val="single" w:color="auto" w:sz="8" w:space="0"/>
            </w:tcBorders>
            <w:vAlign w:val="center"/>
          </w:tcPr>
          <w:p>
            <w:pPr>
              <w:pStyle w:val="5"/>
              <w:widowControl/>
              <w:spacing w:before="0" w:beforeAutospacing="0" w:after="0" w:afterAutospacing="0" w:line="260" w:lineRule="atLeast"/>
              <w:jc w:val="center"/>
            </w:pPr>
            <w:r>
              <w:rPr>
                <w:rFonts w:hint="eastAsia" w:ascii="仿宋_GB2312" w:cs="仿宋_GB2312"/>
                <w:shd w:val="clear" w:color="auto" w:fill="FFFFFF"/>
              </w:rPr>
              <w:t>T毒性</w:t>
            </w:r>
          </w:p>
        </w:tc>
      </w:tr>
      <w:tr>
        <w:tblPrEx>
          <w:tblLayout w:type="fixed"/>
          <w:tblCellMar>
            <w:top w:w="0" w:type="dxa"/>
            <w:left w:w="0" w:type="dxa"/>
            <w:bottom w:w="0" w:type="dxa"/>
            <w:right w:w="0" w:type="dxa"/>
          </w:tblCellMar>
        </w:tblPrEx>
        <w:trPr>
          <w:trHeight w:val="1134" w:hRule="exact"/>
          <w:jc w:val="center"/>
        </w:trPr>
        <w:tc>
          <w:tcPr>
            <w:tcW w:w="1256" w:type="dxa"/>
            <w:tcBorders>
              <w:top w:val="nil"/>
              <w:left w:val="single" w:color="auto" w:sz="8" w:space="0"/>
              <w:bottom w:val="single" w:color="auto" w:sz="8" w:space="0"/>
              <w:right w:val="single" w:color="auto" w:sz="8" w:space="0"/>
            </w:tcBorders>
            <w:vAlign w:val="center"/>
          </w:tcPr>
          <w:p>
            <w:pPr>
              <w:pStyle w:val="5"/>
              <w:widowControl/>
              <w:spacing w:before="0" w:beforeAutospacing="0" w:after="0" w:afterAutospacing="0" w:line="260" w:lineRule="atLeast"/>
              <w:jc w:val="center"/>
            </w:pPr>
            <w:r>
              <w:rPr>
                <w:rFonts w:hint="eastAsia" w:ascii="仿宋_GB2312" w:cs="仿宋_GB2312"/>
                <w:shd w:val="clear" w:color="auto" w:fill="FFFFFF"/>
              </w:rPr>
              <w:t>HW50</w:t>
            </w:r>
          </w:p>
          <w:p>
            <w:pPr>
              <w:pStyle w:val="5"/>
              <w:widowControl/>
              <w:spacing w:before="0" w:beforeAutospacing="0" w:after="0" w:afterAutospacing="0" w:line="260" w:lineRule="atLeast"/>
              <w:jc w:val="center"/>
            </w:pPr>
            <w:r>
              <w:rPr>
                <w:rFonts w:hint="eastAsia" w:ascii="仿宋_GB2312" w:cs="仿宋_GB2312"/>
                <w:shd w:val="clear" w:color="auto" w:fill="FFFFFF"/>
              </w:rPr>
              <w:t>其他废物</w:t>
            </w:r>
          </w:p>
        </w:tc>
        <w:tc>
          <w:tcPr>
            <w:tcW w:w="1005" w:type="dxa"/>
            <w:tcBorders>
              <w:top w:val="nil"/>
              <w:left w:val="nil"/>
              <w:bottom w:val="single" w:color="auto" w:sz="8" w:space="0"/>
              <w:right w:val="single" w:color="auto" w:sz="8" w:space="0"/>
            </w:tcBorders>
            <w:vAlign w:val="center"/>
          </w:tcPr>
          <w:p>
            <w:pPr>
              <w:pStyle w:val="5"/>
              <w:widowControl/>
              <w:spacing w:before="0" w:beforeAutospacing="0" w:after="0" w:afterAutospacing="0" w:line="260" w:lineRule="atLeast"/>
              <w:jc w:val="center"/>
              <w:rPr>
                <w:rFonts w:hint="eastAsia" w:ascii="仿宋_GB2312" w:cs="仿宋_GB2312"/>
                <w:shd w:val="clear" w:color="auto" w:fill="FFFFFF"/>
              </w:rPr>
            </w:pPr>
            <w:r>
              <w:rPr>
                <w:rFonts w:hint="eastAsia" w:ascii="仿宋_GB2312" w:cs="仿宋_GB2312"/>
                <w:shd w:val="clear" w:color="auto" w:fill="FFFFFF"/>
              </w:rPr>
              <w:t>非特定</w:t>
            </w:r>
          </w:p>
          <w:p>
            <w:pPr>
              <w:pStyle w:val="5"/>
              <w:widowControl/>
              <w:spacing w:before="0" w:beforeAutospacing="0" w:after="0" w:afterAutospacing="0" w:line="260" w:lineRule="atLeast"/>
              <w:jc w:val="center"/>
            </w:pPr>
            <w:r>
              <w:rPr>
                <w:rFonts w:hint="eastAsia" w:ascii="仿宋_GB2312" w:cs="仿宋_GB2312"/>
                <w:shd w:val="clear" w:color="auto" w:fill="FFFFFF"/>
              </w:rPr>
              <w:t>行业</w:t>
            </w:r>
          </w:p>
        </w:tc>
        <w:tc>
          <w:tcPr>
            <w:tcW w:w="1275" w:type="dxa"/>
            <w:tcBorders>
              <w:top w:val="nil"/>
              <w:left w:val="nil"/>
              <w:bottom w:val="single" w:color="auto" w:sz="8" w:space="0"/>
              <w:right w:val="single" w:color="auto" w:sz="8" w:space="0"/>
            </w:tcBorders>
            <w:vAlign w:val="center"/>
          </w:tcPr>
          <w:p>
            <w:pPr>
              <w:pStyle w:val="5"/>
              <w:widowControl/>
              <w:spacing w:before="0" w:beforeAutospacing="0" w:after="0" w:afterAutospacing="0" w:line="260" w:lineRule="atLeast"/>
              <w:jc w:val="center"/>
            </w:pPr>
            <w:r>
              <w:rPr>
                <w:rFonts w:hint="eastAsia" w:ascii="仿宋_GB2312" w:cs="仿宋_GB2312"/>
                <w:shd w:val="clear" w:color="auto" w:fill="FFFFFF"/>
              </w:rPr>
              <w:t>900-049-50</w:t>
            </w:r>
          </w:p>
        </w:tc>
        <w:tc>
          <w:tcPr>
            <w:tcW w:w="4320" w:type="dxa"/>
            <w:tcBorders>
              <w:top w:val="nil"/>
              <w:left w:val="nil"/>
              <w:bottom w:val="single" w:color="auto" w:sz="8" w:space="0"/>
              <w:right w:val="single" w:color="auto" w:sz="8" w:space="0"/>
            </w:tcBorders>
            <w:vAlign w:val="center"/>
          </w:tcPr>
          <w:p>
            <w:pPr>
              <w:pStyle w:val="5"/>
              <w:widowControl/>
              <w:spacing w:before="0" w:beforeAutospacing="0" w:after="0" w:afterAutospacing="0" w:line="260" w:lineRule="atLeast"/>
              <w:jc w:val="center"/>
            </w:pPr>
            <w:r>
              <w:rPr>
                <w:rFonts w:hint="eastAsia" w:ascii="仿宋_GB2312" w:cs="仿宋_GB2312"/>
                <w:shd w:val="clear" w:color="auto" w:fill="FFFFFF"/>
              </w:rPr>
              <w:t>废汽车尾气净化催化剂</w:t>
            </w:r>
          </w:p>
        </w:tc>
        <w:tc>
          <w:tcPr>
            <w:tcW w:w="1280" w:type="dxa"/>
            <w:tcBorders>
              <w:top w:val="nil"/>
              <w:left w:val="nil"/>
              <w:bottom w:val="single" w:color="auto" w:sz="8" w:space="0"/>
              <w:right w:val="single" w:color="auto" w:sz="8" w:space="0"/>
            </w:tcBorders>
            <w:vAlign w:val="center"/>
          </w:tcPr>
          <w:p>
            <w:pPr>
              <w:pStyle w:val="5"/>
              <w:widowControl/>
              <w:spacing w:before="0" w:beforeAutospacing="0" w:after="0" w:afterAutospacing="0" w:line="260" w:lineRule="atLeast"/>
              <w:jc w:val="center"/>
            </w:pPr>
            <w:r>
              <w:rPr>
                <w:rFonts w:hint="eastAsia" w:ascii="仿宋_GB2312" w:cs="仿宋_GB2312"/>
                <w:shd w:val="clear" w:color="auto" w:fill="FFFFFF"/>
              </w:rPr>
              <w:t>T毒性</w:t>
            </w:r>
          </w:p>
        </w:tc>
      </w:tr>
    </w:tbl>
    <w:p>
      <w:pPr>
        <w:rPr>
          <w:rFonts w:hint="eastAsia"/>
        </w:rPr>
      </w:pPr>
    </w:p>
    <w:p>
      <w:pPr>
        <w:snapToGrid w:val="0"/>
        <w:spacing w:line="360" w:lineRule="auto"/>
        <w:jc w:val="left"/>
        <w:rPr>
          <w:rFonts w:hint="eastAsia"/>
          <w:highlight w:val="none"/>
          <w:lang w:eastAsia="zh-CN"/>
        </w:rPr>
      </w:pPr>
    </w:p>
    <w:p>
      <w:pPr>
        <w:pStyle w:val="3"/>
        <w:ind w:left="0" w:leftChars="0" w:firstLine="0" w:firstLineChars="0"/>
        <w:rPr>
          <w:rFonts w:hint="eastAsia"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创艺简标宋">
    <w:altName w:val="方正小标宋简体"/>
    <w:panose1 w:val="00000000000000000000"/>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文鼎小标宋简">
    <w:panose1 w:val="02010609010101010101"/>
    <w:charset w:val="00"/>
    <w:family w:val="auto"/>
    <w:pitch w:val="default"/>
    <w:sig w:usb0="00000000" w:usb1="00000000" w:usb2="00000000" w:usb3="00000000" w:csb0="00000000" w:csb1="00000000"/>
  </w:font>
  <w:font w:name="华文中宋">
    <w:altName w:val="宋体"/>
    <w:panose1 w:val="02010600040101010101"/>
    <w:charset w:val="86"/>
    <w:family w:val="auto"/>
    <w:pitch w:val="default"/>
    <w:sig w:usb0="00000000" w:usb1="00000000" w:usb2="00000010" w:usb3="00000000" w:csb0="0004009F" w:csb1="00000000"/>
  </w:font>
  <w:font w:name="Arial">
    <w:panose1 w:val="020B0604020202020204"/>
    <w:charset w:val="00"/>
    <w:family w:val="swiss"/>
    <w:pitch w:val="default"/>
    <w:sig w:usb0="E0002AFF" w:usb1="C0007843" w:usb2="00000009" w:usb3="00000000" w:csb0="400001FF" w:csb1="FFFF0000"/>
  </w:font>
  <w:font w:name="monospace">
    <w:altName w:val="Segoe Print"/>
    <w:panose1 w:val="00000000000000000000"/>
    <w:charset w:val="00"/>
    <w:family w:val="auto"/>
    <w:pitch w:val="default"/>
    <w:sig w:usb0="00000000" w:usb1="00000000" w:usb2="00000000" w:usb3="00000000" w:csb0="00040001" w:csb1="00000000"/>
  </w:font>
  <w:font w:name="文鼎CS大宋">
    <w:altName w:val="宋体"/>
    <w:panose1 w:val="02010609010101010101"/>
    <w:charset w:val="86"/>
    <w:family w:val="modern"/>
    <w:pitch w:val="default"/>
    <w:sig w:usb0="00000000" w:usb1="00000000" w:usb2="00000000" w:usb3="00000000" w:csb0="00000000" w:csb1="00000000"/>
  </w:font>
  <w:font w:name="MS Mincho">
    <w:panose1 w:val="02020609040205080304"/>
    <w:charset w:val="80"/>
    <w:family w:val="auto"/>
    <w:pitch w:val="default"/>
    <w:sig w:usb0="E00002FF" w:usb1="6AC7FDFB" w:usb2="00000012" w:usb3="00000000" w:csb0="4002009F" w:csb1="DFD70000"/>
  </w:font>
  <w:font w:name="Segoe Print">
    <w:panose1 w:val="02000600000000000000"/>
    <w:charset w:val="00"/>
    <w:family w:val="auto"/>
    <w:pitch w:val="default"/>
    <w:sig w:usb0="0000028F" w:usb1="00000000" w:usb2="00000000" w:usb3="00000000" w:csb0="2000009F" w:csb1="47010000"/>
  </w:font>
  <w:font w:name="Menlo">
    <w:altName w:val="Segoe Print"/>
    <w:panose1 w:val="00000000000000000000"/>
    <w:charset w:val="00"/>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文鼎小标宋简">
    <w:panose1 w:val="02010609010101010101"/>
    <w:charset w:val="86"/>
    <w:family w:val="modern"/>
    <w:pitch w:val="default"/>
    <w:sig w:usb0="00000000" w:usb1="00000000" w:usb2="00000000" w:usb3="00000000" w:csb0="00000000" w:csb1="00000000"/>
  </w:font>
  <w:font w:name="Dotum">
    <w:panose1 w:val="020B0600000101010101"/>
    <w:charset w:val="81"/>
    <w:family w:val="swiss"/>
    <w:pitch w:val="default"/>
    <w:sig w:usb0="B00002AF" w:usb1="69D77CFB" w:usb2="00000030" w:usb3="00000000" w:csb0="4008009F" w:csb1="DFD70000"/>
  </w:font>
  <w:font w:name="微软雅黑">
    <w:panose1 w:val="020B0503020204020204"/>
    <w:charset w:val="86"/>
    <w:family w:val="auto"/>
    <w:pitch w:val="default"/>
    <w:sig w:usb0="80000287" w:usb1="280F3C52" w:usb2="00000016" w:usb3="00000000" w:csb0="0004001F" w:csb1="00000000"/>
  </w:font>
  <w:font w:name="Arial Unicode MS">
    <w:altName w:val="宋体"/>
    <w:panose1 w:val="020B0604020202020204"/>
    <w:charset w:val="86"/>
    <w:family w:val="auto"/>
    <w:pitch w:val="default"/>
    <w:sig w:usb0="00000000" w:usb1="00000000" w:usb2="0000003F" w:usb3="00000000" w:csb0="603F01FF" w:csb1="FFFF0000"/>
  </w:font>
  <w:font w:name="华文仿宋">
    <w:altName w:val="仿宋"/>
    <w:panose1 w:val="02010600040101010101"/>
    <w:charset w:val="86"/>
    <w:family w:val="auto"/>
    <w:pitch w:val="default"/>
    <w:sig w:usb0="00000000" w:usb1="00000000" w:usb2="00000000" w:usb3="00000000" w:csb0="0004009F" w:csb1="DFD70000"/>
  </w:font>
  <w:font w:name="宋体-PUA">
    <w:altName w:val="宋体"/>
    <w:panose1 w:val="02010600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360"/>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4"/>
                            <w:numPr>
                              <w:ins w:id="0" w:author="张晓敏" w:date="2013-07-05T15:18:00Z"/>
                            </w:numPr>
                            <w:rPr>
                              <w:rStyle w:val="8"/>
                              <w:rFonts w:ascii="宋体" w:hAnsi="宋体" w:eastAsia="宋体"/>
                              <w:color w:val="000000"/>
                              <w:sz w:val="28"/>
                              <w:szCs w:val="28"/>
                            </w:rPr>
                          </w:pPr>
                          <w:r>
                            <w:rPr>
                              <w:rFonts w:ascii="宋体" w:hAnsi="宋体" w:eastAsia="宋体"/>
                              <w:color w:val="auto"/>
                              <w:sz w:val="28"/>
                              <w:szCs w:val="28"/>
                            </w:rPr>
                            <w:fldChar w:fldCharType="begin"/>
                          </w:r>
                          <w:r>
                            <w:rPr>
                              <w:rStyle w:val="8"/>
                              <w:rFonts w:ascii="宋体" w:hAnsi="宋体" w:eastAsia="宋体"/>
                              <w:color w:val="auto"/>
                              <w:sz w:val="28"/>
                              <w:szCs w:val="28"/>
                            </w:rPr>
                            <w:instrText xml:space="preserve">PAGE  </w:instrText>
                          </w:r>
                          <w:r>
                            <w:rPr>
                              <w:rFonts w:ascii="宋体" w:hAnsi="宋体" w:eastAsia="宋体"/>
                              <w:color w:val="auto"/>
                              <w:sz w:val="28"/>
                              <w:szCs w:val="28"/>
                            </w:rPr>
                            <w:fldChar w:fldCharType="separate"/>
                          </w:r>
                          <w:r>
                            <w:rPr>
                              <w:rStyle w:val="8"/>
                              <w:rFonts w:ascii="宋体" w:hAnsi="宋体" w:eastAsia="宋体"/>
                              <w:color w:val="auto"/>
                              <w:sz w:val="28"/>
                              <w:szCs w:val="28"/>
                            </w:rPr>
                            <w:t>- 2 -</w:t>
                          </w:r>
                          <w:r>
                            <w:rPr>
                              <w:rFonts w:ascii="宋体" w:hAnsi="宋体" w:eastAsia="宋体"/>
                              <w:color w:val="auto"/>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zql5uc8A&#10;AAAFAQAADwAAAAAAAAABACAAAAAiAAAAZHJzL2Rvd25yZXYueG1sUEsBAhQAFAAAAAgAh07iQNzT&#10;xD62AQAAVAMAAA4AAAAAAAAAAQAgAAAAHgEAAGRycy9lMm9Eb2MueG1sUEsFBgAAAAAGAAYAWQEA&#10;AEYFAAAAAA==&#10;">
              <v:fill on="f" focussize="0,0"/>
              <v:stroke on="f"/>
              <v:imagedata o:title=""/>
              <o:lock v:ext="edit" aspectratio="f"/>
              <v:textbox inset="0mm,0mm,0mm,0mm" style="mso-fit-shape-to-text:t;">
                <w:txbxContent>
                  <w:p>
                    <w:pPr>
                      <w:pStyle w:val="4"/>
                      <w:numPr>
                        <w:ins w:id="1" w:author="张晓敏" w:date="2013-07-05T15:18:00Z"/>
                      </w:numPr>
                      <w:rPr>
                        <w:rStyle w:val="8"/>
                        <w:rFonts w:ascii="宋体" w:hAnsi="宋体" w:eastAsia="宋体"/>
                        <w:color w:val="000000"/>
                        <w:sz w:val="28"/>
                        <w:szCs w:val="28"/>
                      </w:rPr>
                    </w:pPr>
                    <w:r>
                      <w:rPr>
                        <w:rFonts w:ascii="宋体" w:hAnsi="宋体" w:eastAsia="宋体"/>
                        <w:color w:val="auto"/>
                        <w:sz w:val="28"/>
                        <w:szCs w:val="28"/>
                      </w:rPr>
                      <w:fldChar w:fldCharType="begin"/>
                    </w:r>
                    <w:r>
                      <w:rPr>
                        <w:rStyle w:val="8"/>
                        <w:rFonts w:ascii="宋体" w:hAnsi="宋体" w:eastAsia="宋体"/>
                        <w:color w:val="auto"/>
                        <w:sz w:val="28"/>
                        <w:szCs w:val="28"/>
                      </w:rPr>
                      <w:instrText xml:space="preserve">PAGE  </w:instrText>
                    </w:r>
                    <w:r>
                      <w:rPr>
                        <w:rFonts w:ascii="宋体" w:hAnsi="宋体" w:eastAsia="宋体"/>
                        <w:color w:val="auto"/>
                        <w:sz w:val="28"/>
                        <w:szCs w:val="28"/>
                      </w:rPr>
                      <w:fldChar w:fldCharType="separate"/>
                    </w:r>
                    <w:r>
                      <w:rPr>
                        <w:rStyle w:val="8"/>
                        <w:rFonts w:ascii="宋体" w:hAnsi="宋体" w:eastAsia="宋体"/>
                        <w:color w:val="auto"/>
                        <w:sz w:val="28"/>
                        <w:szCs w:val="28"/>
                      </w:rPr>
                      <w:t>- 2 -</w:t>
                    </w:r>
                    <w:r>
                      <w:rPr>
                        <w:rFonts w:ascii="宋体" w:hAnsi="宋体" w:eastAsia="宋体"/>
                        <w:color w:val="auto"/>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numPr>
        <w:ins w:id="3" w:author="张晓敏" w:date="2013-07-05T15:18:00Z"/>
      </w:numPr>
      <w:rPr>
        <w:ins w:id="4" w:author="张晓敏" w:date="2013-07-05T15:18:00Z"/>
        <w:rStyle w:val="8"/>
      </w:rPr>
      <w:pPrChange w:id="2" w:author="张晓敏" w:date="2013-07-05T15:18:00Z">
        <w:pPr>
          <w:pStyle w:val="4"/>
          <w:framePr w:wrap="around" w:vAnchor="text" w:hAnchor="margin" w:xAlign="outside" w:y="1"/>
        </w:pPr>
      </w:pPrChange>
    </w:pPr>
    <w:ins w:id="5" w:author="张晓敏" w:date="2013-07-05T15:18:00Z">
      <w:r>
        <w:rPr/>
        <w:fldChar w:fldCharType="begin"/>
      </w:r>
    </w:ins>
    <w:ins w:id="6" w:author="张晓敏" w:date="2013-07-05T15:18:00Z">
      <w:r>
        <w:rPr>
          <w:rStyle w:val="8"/>
        </w:rPr>
        <w:instrText xml:space="preserve">PAGE  </w:instrText>
      </w:r>
    </w:ins>
    <w:ins w:id="7" w:author="张晓敏" w:date="2013-07-05T15:18:00Z">
      <w:r>
        <w:rPr/>
        <w:fldChar w:fldCharType="end"/>
      </w:r>
    </w:ins>
  </w:p>
  <w:p>
    <w:pPr>
      <w:pStyle w:val="4"/>
      <w:ind w:right="360" w:firstLine="360"/>
      <w:pPrChange w:id="8" w:author="张晓敏" w:date="2013-07-05T15:18:00Z">
        <w:pPr>
          <w:pStyle w:val="4"/>
        </w:pPr>
      </w:pPrChange>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7"/>
    <w:lvl w:ilvl="0" w:tentative="0">
      <w:start w:val="1"/>
      <w:numFmt w:val="decimal"/>
      <w:pStyle w:val="7"/>
      <w:lvlText w:val="%1."/>
      <w:lvlJc w:val="left"/>
      <w:pPr>
        <w:tabs>
          <w:tab w:val="left" w:pos="425"/>
        </w:tabs>
        <w:ind w:left="425" w:hanging="425"/>
      </w:pPr>
    </w:lvl>
    <w:lvl w:ilvl="1" w:tentative="0">
      <w:start w:val="1"/>
      <w:numFmt w:val="decimal"/>
      <w:lvlText w:val="%1.%2."/>
      <w:lvlJc w:val="left"/>
      <w:pPr>
        <w:tabs>
          <w:tab w:val="left" w:pos="567"/>
        </w:tabs>
        <w:ind w:left="567" w:hanging="567"/>
      </w:pPr>
    </w:lvl>
    <w:lvl w:ilvl="2" w:tentative="0">
      <w:start w:val="1"/>
      <w:numFmt w:val="decimal"/>
      <w:lvlText w:val="%1.%2.%3."/>
      <w:lvlJc w:val="left"/>
      <w:pPr>
        <w:tabs>
          <w:tab w:val="left" w:pos="709"/>
        </w:tabs>
        <w:ind w:left="709" w:hanging="709"/>
      </w:pPr>
    </w:lvl>
    <w:lvl w:ilvl="3" w:tentative="0">
      <w:start w:val="1"/>
      <w:numFmt w:val="decimal"/>
      <w:lvlText w:val="%1.%2.%3.%4."/>
      <w:lvlJc w:val="left"/>
      <w:pPr>
        <w:tabs>
          <w:tab w:val="left" w:pos="851"/>
        </w:tabs>
        <w:ind w:left="851" w:hanging="851"/>
      </w:pPr>
    </w:lvl>
    <w:lvl w:ilvl="4" w:tentative="0">
      <w:start w:val="1"/>
      <w:numFmt w:val="decimal"/>
      <w:lvlText w:val="%1.%2.%3.%4.%5."/>
      <w:lvlJc w:val="left"/>
      <w:pPr>
        <w:tabs>
          <w:tab w:val="left" w:pos="992"/>
        </w:tabs>
        <w:ind w:left="992" w:hanging="992"/>
      </w:pPr>
    </w:lvl>
    <w:lvl w:ilvl="5" w:tentative="0">
      <w:start w:val="1"/>
      <w:numFmt w:val="decimal"/>
      <w:lvlText w:val="%1.%2.%3.%4.%5.%6."/>
      <w:lvlJc w:val="left"/>
      <w:pPr>
        <w:tabs>
          <w:tab w:val="left" w:pos="1134"/>
        </w:tabs>
        <w:ind w:left="1134" w:hanging="1134"/>
      </w:pPr>
    </w:lvl>
    <w:lvl w:ilvl="6" w:tentative="0">
      <w:start w:val="1"/>
      <w:numFmt w:val="decimal"/>
      <w:lvlText w:val="%1.%2.%3.%4.%5.%6.%7."/>
      <w:lvlJc w:val="left"/>
      <w:pPr>
        <w:tabs>
          <w:tab w:val="left" w:pos="1276"/>
        </w:tabs>
        <w:ind w:left="1276" w:hanging="1276"/>
      </w:pPr>
    </w:lvl>
    <w:lvl w:ilvl="7" w:tentative="0">
      <w:start w:val="1"/>
      <w:numFmt w:val="decimal"/>
      <w:lvlText w:val="%1.%2.%3.%4.%5.%6.%7.%8."/>
      <w:lvlJc w:val="left"/>
      <w:pPr>
        <w:tabs>
          <w:tab w:val="left" w:pos="1418"/>
        </w:tabs>
        <w:ind w:left="1418" w:hanging="1418"/>
      </w:pPr>
    </w:lvl>
    <w:lvl w:ilvl="8" w:tentative="0">
      <w:start w:val="1"/>
      <w:numFmt w:val="decimal"/>
      <w:lvlText w:val="%1.%2.%3.%4.%5.%6.%7.%8.%9."/>
      <w:lvlJc w:val="left"/>
      <w:pPr>
        <w:tabs>
          <w:tab w:val="left" w:pos="1559"/>
        </w:tabs>
        <w:ind w:left="1559" w:hanging="1559"/>
      </w:pPr>
    </w:lvl>
  </w:abstractNum>
  <w:abstractNum w:abstractNumId="1">
    <w:nsid w:val="0000000B"/>
    <w:multiLevelType w:val="singleLevel"/>
    <w:tmpl w:val="0000000B"/>
    <w:lvl w:ilvl="0" w:tentative="0">
      <w:start w:val="2"/>
      <w:numFmt w:val="decimal"/>
      <w:suff w:val="nothing"/>
      <w:lvlText w:val="%1."/>
      <w:lvlJc w:val="left"/>
    </w:lvl>
  </w:abstractNum>
  <w:abstractNum w:abstractNumId="2">
    <w:nsid w:val="5D8C6848"/>
    <w:multiLevelType w:val="singleLevel"/>
    <w:tmpl w:val="5D8C6848"/>
    <w:lvl w:ilvl="0" w:tentative="0">
      <w:start w:val="1"/>
      <w:numFmt w:val="chineseCounting"/>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0366F36"/>
    <w:rsid w:val="0BED2410"/>
    <w:rsid w:val="0EB875FE"/>
    <w:rsid w:val="171B5ABE"/>
    <w:rsid w:val="26A43C07"/>
    <w:rsid w:val="29953623"/>
    <w:rsid w:val="2B3A2DDB"/>
    <w:rsid w:val="333C0F47"/>
    <w:rsid w:val="34415662"/>
    <w:rsid w:val="412C14F2"/>
    <w:rsid w:val="50366F36"/>
    <w:rsid w:val="550E230D"/>
    <w:rsid w:val="5660610A"/>
    <w:rsid w:val="5DF03B42"/>
    <w:rsid w:val="63A80DA3"/>
    <w:rsid w:val="66E0186A"/>
    <w:rsid w:val="76FA5E54"/>
    <w:rsid w:val="782B2910"/>
    <w:rsid w:val="7D1F31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unhideWhenUsed/>
    <w:qFormat/>
    <w:uiPriority w:val="0"/>
    <w:pPr>
      <w:keepNext/>
      <w:keepLines/>
      <w:ind w:firstLine="0" w:firstLineChars="0"/>
      <w:outlineLvl w:val="2"/>
    </w:pPr>
    <w:rPr>
      <w:b/>
      <w:bCs/>
      <w:szCs w:val="32"/>
    </w:rPr>
  </w:style>
  <w:style w:type="character" w:default="1" w:styleId="6">
    <w:name w:val="Default Paragraph Font"/>
    <w:link w:val="7"/>
    <w:semiHidden/>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3">
    <w:name w:val="Normal Indent"/>
    <w:basedOn w:val="1"/>
    <w:qFormat/>
    <w:uiPriority w:val="0"/>
    <w:pPr>
      <w:spacing w:line="500" w:lineRule="exact"/>
      <w:ind w:right="8" w:rightChars="8" w:firstLine="640"/>
    </w:pPr>
    <w:rPr>
      <w:rFonts w:ascii="楷体_GB2312" w:hAnsi="Times New Roman" w:eastAsia="楷体_GB2312"/>
      <w:sz w:val="30"/>
      <w:szCs w:val="32"/>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paragraph" w:customStyle="1" w:styleId="7">
    <w:name w:val="Char"/>
    <w:basedOn w:val="1"/>
    <w:link w:val="6"/>
    <w:qFormat/>
    <w:uiPriority w:val="0"/>
    <w:pPr>
      <w:numPr>
        <w:ilvl w:val="0"/>
        <w:numId w:val="1"/>
      </w:numPr>
    </w:pPr>
  </w:style>
  <w:style w:type="character" w:styleId="8">
    <w:name w:val="page number"/>
    <w:basedOn w:val="6"/>
    <w:qFormat/>
    <w:uiPriority w:val="0"/>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揭阳市环境保护局</Company>
  <Pages>1</Pages>
  <Words>0</Words>
  <Characters>0</Characters>
  <Lines>0</Lines>
  <Paragraphs>0</Paragraphs>
  <TotalTime>1</TotalTime>
  <ScaleCrop>false</ScaleCrop>
  <LinksUpToDate>false</LinksUpToDate>
  <CharactersWithSpaces>0</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2019-09-27T09:01:00Z</dcterms:created>
  <dc:creator>黄畅榕</dc:creator>
  <cp:lastModifiedBy>黄畅榕</cp:lastModifiedBy>
  <cp:lastPrinted>2019-10-14T01:15:00Z</cp:lastPrinted>
  <dcterms:modified xsi:type="dcterms:W3CDTF">2019-10-31T00:59:24Z</dcterms:modified>
  <dc:title>关于征求《揭阳市机动车维修行业和报废机动车回收拆解行业危险废物监督管理联合整治方案》意见的函</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